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ffffff" w:themeColor="background1" w:fill="ffffff" w:themeFill="background1"/>
        <w:tabs>
          <w:tab w:val="left" w:pos="2835" w:leader="none"/>
        </w:tabs>
        <w:rPr>
          <w:rFonts w:eastAsia="Times New Roman"/>
          <w:b/>
          <w:bCs/>
          <w:color w:val="000000"/>
          <w:szCs w:val="24"/>
          <w:highlight w:val="white"/>
        </w:rPr>
      </w:pPr>
      <w:r>
        <w:rPr>
          <w:rFonts w:eastAsia="Times New Roman"/>
          <w:b/>
          <w:bCs/>
          <w:color w:val="000000"/>
          <w:szCs w:val="24"/>
          <w:highlight w:val="white"/>
          <w:lang w:eastAsia="ar-SA"/>
        </w:rPr>
        <w:t xml:space="preserve">Договор подряда № ______</w:t>
      </w:r>
      <w:r>
        <w:rPr>
          <w:rFonts w:eastAsia="Times New Roman"/>
          <w:b/>
          <w:bCs/>
          <w:color w:val="000000"/>
          <w:szCs w:val="24"/>
          <w:highlight w:val="white"/>
          <w:lang w:eastAsia="ar-SA"/>
        </w:rPr>
        <w:br/>
        <w:t xml:space="preserve">на выполнение научно-исследовательских, опытно-конструкторских и технологических работ</w:t>
      </w:r>
      <w:r>
        <w:rPr>
          <w:rFonts w:eastAsia="Times New Roman"/>
          <w:b/>
          <w:bCs/>
          <w:color w:val="000000"/>
          <w:szCs w:val="24"/>
          <w:highlight w:val="white"/>
        </w:rPr>
      </w:r>
      <w:r>
        <w:rPr>
          <w:rFonts w:eastAsia="Times New Roman"/>
          <w:b/>
          <w:bCs/>
          <w:color w:val="000000"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color w:val="000000"/>
          <w:szCs w:val="24"/>
          <w:highlight w:val="white"/>
        </w:rPr>
      </w:pPr>
      <w:r>
        <w:rPr>
          <w:rFonts w:eastAsia="Times New Roman"/>
          <w:b/>
          <w:bCs/>
          <w:color w:val="000000"/>
          <w:szCs w:val="24"/>
          <w:highlight w:val="white"/>
        </w:rPr>
      </w:r>
      <w:r>
        <w:rPr>
          <w:rFonts w:eastAsia="Times New Roman"/>
          <w:b/>
          <w:bCs/>
          <w:color w:val="000000"/>
          <w:szCs w:val="24"/>
          <w:highlight w:val="white"/>
        </w:rPr>
      </w:r>
      <w:r>
        <w:rPr>
          <w:rFonts w:eastAsia="Times New Roman"/>
          <w:b/>
          <w:bCs/>
          <w:color w:val="000000"/>
          <w:szCs w:val="24"/>
          <w:highlight w:val="white"/>
        </w:rPr>
      </w:r>
    </w:p>
    <w:tbl>
      <w:tblPr>
        <w:tblStyle w:val="106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>
        <w:tblPrEx/>
        <w:trPr/>
        <w:tc>
          <w:tcPr>
            <w:tcW w:w="4813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pPr>
            <w:r>
              <w:rPr>
                <w:rFonts w:eastAsia="Times New Roman"/>
                <w:bCs/>
                <w:color w:val="000000"/>
                <w:szCs w:val="24"/>
                <w:highlight w:val="white"/>
                <w:lang w:eastAsia="ar-SA"/>
              </w:rPr>
              <w:t xml:space="preserve">г. Хабаровск</w:t>
            </w:r>
            <w:r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r>
            <w:r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r>
          </w:p>
        </w:tc>
        <w:tc>
          <w:tcPr>
            <w:tcW w:w="4814" w:type="dxa"/>
            <w:textDirection w:val="lrTb"/>
            <w:noWrap w:val="false"/>
          </w:tcPr>
          <w:p>
            <w:pPr>
              <w:jc w:val="right"/>
              <w:shd w:val="clear" w:color="ffffff" w:themeColor="background1" w:fill="ffffff" w:themeFill="background1"/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pPr>
            <w:r>
              <w:rPr>
                <w:rFonts w:eastAsia="Times New Roman"/>
                <w:bCs/>
                <w:color w:val="000000"/>
                <w:szCs w:val="24"/>
                <w:highlight w:val="white"/>
                <w:lang w:eastAsia="ar-SA"/>
              </w:rPr>
              <w:t xml:space="preserve">«___» _________ 20___ г.</w:t>
            </w:r>
            <w:r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r>
            <w:r>
              <w:rPr>
                <w:rFonts w:eastAsia="Times New Roman"/>
                <w:b/>
                <w:bCs/>
                <w:color w:val="000000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tabs>
          <w:tab w:val="right" w:pos="993" w:leader="none"/>
        </w:tabs>
        <w:rPr>
          <w:rFonts w:eastAsia="Times New Roman"/>
          <w:bCs/>
          <w:color w:val="000000"/>
          <w:szCs w:val="24"/>
          <w:highlight w:val="white"/>
        </w:rPr>
      </w:pPr>
      <w:r>
        <w:rPr>
          <w:rFonts w:eastAsia="Times New Roman"/>
          <w:bCs/>
          <w:color w:val="000000"/>
          <w:szCs w:val="24"/>
          <w:highlight w:val="white"/>
        </w:rPr>
      </w:r>
      <w:r>
        <w:rPr>
          <w:rFonts w:eastAsia="Times New Roman"/>
          <w:bCs/>
          <w:color w:val="000000"/>
          <w:szCs w:val="24"/>
          <w:highlight w:val="white"/>
        </w:rPr>
      </w:r>
      <w:r>
        <w:rPr>
          <w:rFonts w:eastAsia="Times New Roman"/>
          <w:bCs/>
          <w:color w:val="000000"/>
          <w:szCs w:val="24"/>
          <w:highlight w:val="white"/>
        </w:rPr>
      </w:r>
    </w:p>
    <w:p>
      <w:pPr>
        <w:ind w:firstLine="567"/>
        <w:jc w:val="right"/>
        <w:shd w:val="clear" w:color="ffffff" w:themeColor="background1" w:fill="ffffff" w:themeFill="background1"/>
        <w:tabs>
          <w:tab w:val="right" w:pos="9639" w:leader="none"/>
        </w:tabs>
        <w:rPr>
          <w:rFonts w:eastAsia="Times New Roman"/>
          <w:bCs/>
          <w:color w:val="000000"/>
          <w:szCs w:val="24"/>
          <w:highlight w:val="white"/>
        </w:rPr>
      </w:pPr>
      <w:r>
        <w:rPr>
          <w:rFonts w:eastAsia="Times New Roman"/>
          <w:bCs/>
          <w:color w:val="000000"/>
          <w:szCs w:val="24"/>
          <w:highlight w:val="white"/>
        </w:rPr>
      </w:r>
      <w:r>
        <w:rPr>
          <w:rFonts w:eastAsia="Times New Roman"/>
          <w:bCs/>
          <w:color w:val="000000"/>
          <w:szCs w:val="24"/>
          <w:highlight w:val="white"/>
        </w:rPr>
      </w:r>
      <w:r>
        <w:rPr>
          <w:rFonts w:eastAsia="Times New Roman"/>
          <w:bCs/>
          <w:color w:val="000000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pacing w:val="-1"/>
          <w:szCs w:val="24"/>
          <w:highlight w:val="white"/>
          <w:lang w:eastAsia="ar-SA"/>
        </w:rPr>
        <w:t xml:space="preserve">Акционерное общест</w:t>
      </w:r>
      <w:r>
        <w:rPr>
          <w:rFonts w:eastAsia="Times New Roman"/>
          <w:spacing w:val="-1"/>
          <w:szCs w:val="24"/>
          <w:highlight w:val="white"/>
          <w:lang w:eastAsia="ar-SA"/>
        </w:rPr>
        <w:t xml:space="preserve">во «Дальневосточная генерирующая компания» (АО «ДГК»), (далее – «Заказчик»), в лице директора структурного подразделения «ТЭЦ в г. Советская Гавань» Павленко Владимира Юрьевича, действующего на основании доверенности № 51/324 от 30.11.2022, с одной стороны</w:t>
      </w:r>
      <w:r>
        <w:rPr>
          <w:rFonts w:eastAsia="Times New Roman"/>
          <w:szCs w:val="24"/>
          <w:highlight w:val="white"/>
          <w:lang w:eastAsia="ar-SA"/>
        </w:rPr>
        <w:t xml:space="preserve">, и ___________________________ (далее – «Подрядчик»), в лице __________________, действующего на</w:t>
      </w:r>
      <w:r>
        <w:rPr>
          <w:rFonts w:eastAsia="Times New Roman"/>
          <w:szCs w:val="24"/>
          <w:highlight w:val="white"/>
          <w:lang w:eastAsia="ar-SA"/>
        </w:rPr>
        <w:t xml:space="preserve"> основании __________________,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лоту №__________и на основании Протокола №_____от «__» _________ года</w:t>
      </w:r>
      <w:r>
        <w:rPr>
          <w:rFonts w:eastAsia="Times New Roman"/>
          <w:bCs/>
          <w:szCs w:val="24"/>
          <w:highlight w:val="white"/>
          <w:lang w:eastAsia="ar-SA"/>
        </w:rPr>
        <w:t xml:space="preserve">,</w:t>
      </w:r>
      <w:r>
        <w:rPr>
          <w:rFonts w:eastAsia="Times New Roman"/>
          <w:szCs w:val="24"/>
          <w:highlight w:val="white"/>
          <w:lang w:eastAsia="ar-SA"/>
        </w:rPr>
        <w:t xml:space="preserve"> заключили настоящий договор (далее – «Договор») о нижеследующем: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1048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Термины и определения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  <w:highlight w:val="white"/>
          <w:lang w:eastAsia="ar-SA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«Банковская гарантия»</w:t>
      </w:r>
      <w:r>
        <w:rPr>
          <w:bCs/>
          <w:highlight w:val="white"/>
          <w:lang w:eastAsia="ar-SA"/>
        </w:rPr>
        <w:t xml:space="preserve"> – независимая гарантия, выданная в обеспечение исполнения Подрядчиком обязательств по Договору согласованным с Заказчиком банком (Гарантом), которая регулир</w:t>
      </w:r>
      <w:r>
        <w:rPr>
          <w:bCs/>
          <w:highlight w:val="white"/>
          <w:lang w:eastAsia="ar-SA"/>
        </w:rPr>
        <w:t xml:space="preserve">уется Унифицированными правилами для гарантий по требованию, включая типовые формы (URDG 758) (публикация Международной торговой палаты № 758), в той мере, в какой указанные правила не противоречат законодательству Российской Федерации и условиям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«Договор»</w:t>
      </w:r>
      <w:r>
        <w:rPr>
          <w:bCs/>
          <w:highlight w:val="white"/>
          <w:lang w:eastAsia="ar-SA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«Документация»</w:t>
      </w:r>
      <w:r>
        <w:rPr>
          <w:bCs/>
          <w:highlight w:val="white"/>
          <w:lang w:eastAsia="ar-SA"/>
        </w:rPr>
        <w:t xml:space="preserve"> – отчет Подрядчика о научном исследовании и иная техническая документация, включающий в себя систему конструкторских, графических, </w:t>
      </w:r>
      <w:r>
        <w:rPr>
          <w:bCs/>
          <w:highlight w:val="white"/>
          <w:lang w:eastAsia="ar-SA"/>
        </w:rPr>
        <w:t xml:space="preserve">расчетных и текстовых материалов, представляющих собой положительный результат НИОКР. Документация должна соответствовать ожидаемым результатам и целям выполнения Работ, определенным Договором, и передаваться Подрядчиком Заказчику на материальном носителе.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  <w:highlight w:val="white"/>
          <w:lang w:eastAsia="ar-SA"/>
        </w:rPr>
        <w:t xml:space="preserve">В Документации в обязательном порядке приводится информация о: новизне и перспективности предлагаемых научно-технических решений; степени использования в осуществленных разработках современных</w:t>
      </w:r>
      <w:r>
        <w:rPr>
          <w:highlight w:val="white"/>
        </w:rPr>
        <w:t xml:space="preserve"> </w:t>
      </w:r>
      <w:r>
        <w:rPr>
          <w:bCs/>
          <w:highlight w:val="white"/>
          <w:lang w:eastAsia="ar-SA"/>
        </w:rPr>
        <w:t xml:space="preserve">отечественных и зарубежных достижений науки и техники; пр</w:t>
      </w:r>
      <w:r>
        <w:rPr>
          <w:bCs/>
          <w:highlight w:val="white"/>
          <w:lang w:eastAsia="ar-SA"/>
        </w:rPr>
        <w:t xml:space="preserve">едполагаемой (расчетной) эффективности нового изделия или технологического процесса с учетом уровня патентной защиты представленных разработок и их конкурентоспособности в соответствующем сегменте рынка в увязке с предпринимательскими интересами Заказчика.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ar-SA"/>
        </w:rPr>
        <w:t xml:space="preserve">Отчет Подрядчика также должен включать сведения о полученных / созданных при выполнении Работ охраняемых или потенциально </w:t>
      </w:r>
      <w:r>
        <w:rPr>
          <w:highlight w:val="white"/>
          <w:lang w:eastAsia="ar-SA"/>
        </w:rPr>
        <w:t xml:space="preserve">охраноспособных</w:t>
      </w:r>
      <w:r>
        <w:rPr>
          <w:highlight w:val="white"/>
          <w:lang w:eastAsia="ar-SA"/>
        </w:rPr>
        <w:t xml:space="preserve"> результатах интеллектуальной деятельности, предложения по их использованию, сведения об их патентоспособности и патентных поисках.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«Коммерческая тайна»</w:t>
      </w:r>
      <w:r>
        <w:rPr>
          <w:bCs/>
          <w:highlight w:val="white"/>
          <w:lang w:eastAsia="ar-SA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b/>
          <w:highlight w:val="white"/>
        </w:rPr>
        <w:t xml:space="preserve">«Лимит на непредвиденные работы и затраты»</w:t>
      </w:r>
      <w:r>
        <w:rPr>
          <w:highlight w:val="white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</w:t>
      </w:r>
      <w:r>
        <w:rPr>
          <w:highlight w:val="white"/>
        </w:rPr>
        <w:t xml:space="preserve">дефектации</w:t>
      </w:r>
      <w:r>
        <w:rPr>
          <w:highlight w:val="white"/>
        </w:rPr>
        <w:t xml:space="preserve"> оборудования, зданий и / или сооружений и / или условий выполнения Работ.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«Субъект МСП»</w:t>
      </w:r>
      <w:r>
        <w:rPr>
          <w:bCs/>
          <w:highlight w:val="white"/>
          <w:lang w:eastAsia="ar-SA"/>
        </w:rPr>
        <w:t xml:space="preserve"> – субъект малого и среднего предпринимательства.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«Научно-техническая продукция»</w:t>
      </w:r>
      <w:r>
        <w:rPr>
          <w:bCs/>
          <w:highlight w:val="white"/>
          <w:lang w:eastAsia="ar-SA"/>
        </w:rPr>
        <w:t xml:space="preserve"> – продукт научной и (или) научно-технической деятельности, содержащий новые знания или решения и зафиксированный на любом информационном носителе, в том числе результат интеллектуальной деятельности, предназначенный для реализации.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b/>
          <w:bCs/>
          <w:highlight w:val="white"/>
          <w:lang w:eastAsia="ar-SA"/>
        </w:rPr>
        <w:t xml:space="preserve">«НИОКР»</w:t>
      </w:r>
      <w:r>
        <w:rPr>
          <w:bCs/>
          <w:highlight w:val="white"/>
          <w:lang w:eastAsia="ar-SA"/>
        </w:rPr>
        <w:t xml:space="preserve"> – </w:t>
      </w:r>
      <w:r>
        <w:rPr>
          <w:highlight w:val="white"/>
        </w:rPr>
        <w:t xml:space="preserve">комплекс работ, направленных на получение новых знаний или решений и их практическое применение при создании / модернизации новой продукции и / или технологии. 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«Научно-исследовательская работа»</w:t>
      </w:r>
      <w:r>
        <w:rPr>
          <w:bCs/>
          <w:highlight w:val="white"/>
          <w:lang w:eastAsia="ar-SA"/>
        </w:rPr>
        <w:t xml:space="preserve"> (НИР) – комплекс теоретических и/или экспериментальных исследований, проводимых с целью получения обоснованных исходных данных, изыскания принципов и путей создания / модернизации продукции.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«Опытно-конструкторская работа»</w:t>
      </w:r>
      <w:r>
        <w:rPr>
          <w:bCs/>
          <w:highlight w:val="white"/>
          <w:lang w:eastAsia="ar-SA"/>
        </w:rPr>
        <w:t xml:space="preserve"> (ОКР) – </w:t>
      </w:r>
      <w:r>
        <w:rPr>
          <w:highlight w:val="white"/>
        </w:rPr>
        <w:t xml:space="preserve">комплекс р</w:t>
      </w:r>
      <w:r>
        <w:rPr>
          <w:highlight w:val="white"/>
        </w:rPr>
        <w:t xml:space="preserve">абот по разработке конструкторской и технологической документации на опытный образец, изготовлению и испытаниям опытного (головного) образца (опытной партии), выполняемых для создания (модернизации) продукции (как серийной, так и несерийной или единичной).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iCs/>
          <w:highlight w:val="white"/>
        </w:rPr>
        <w:t xml:space="preserve">«Опытно-технологическая работа»</w:t>
      </w:r>
      <w:r>
        <w:rPr>
          <w:iCs/>
          <w:highlight w:val="white"/>
        </w:rPr>
        <w:t xml:space="preserve"> (ОТР) </w:t>
      </w:r>
      <w:r>
        <w:rPr>
          <w:bCs/>
          <w:iCs/>
          <w:highlight w:val="white"/>
        </w:rPr>
        <w:t xml:space="preserve">– </w:t>
      </w:r>
      <w:r>
        <w:rPr>
          <w:highlight w:val="white"/>
        </w:rPr>
        <w:t xml:space="preserve">комплекс работ по созданию новых веществ, материалов и (или) технологических процессов и технической документации на них.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«Отказ от Договора»</w:t>
      </w:r>
      <w:r>
        <w:rPr>
          <w:bCs/>
          <w:highlight w:val="white"/>
          <w:lang w:eastAsia="ar-SA"/>
        </w:rPr>
        <w:t xml:space="preserve"> – односторонний внесудебный отказ от исполнения Договора, совершенный Стороной в соответствии со статьей 450.1 Гражданского кодекса Российской Федерации (далее </w:t>
      </w:r>
      <w:r>
        <w:rPr>
          <w:highlight w:val="white"/>
        </w:rPr>
        <w:t xml:space="preserve">– ГК РФ</w:t>
      </w:r>
      <w:r>
        <w:rPr>
          <w:bCs/>
          <w:highlight w:val="white"/>
          <w:lang w:eastAsia="ar-SA"/>
        </w:rPr>
        <w:t xml:space="preserve">) в случаях, установленных Договором.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«Патентные исследования»</w:t>
      </w:r>
      <w:r>
        <w:rPr>
          <w:bCs/>
          <w:highlight w:val="white"/>
          <w:lang w:eastAsia="ar-SA"/>
        </w:rPr>
        <w:t xml:space="preserve"> – исследование технического уровня и тенденций развития </w:t>
      </w:r>
      <w:r>
        <w:rPr>
          <w:bCs/>
          <w:highlight w:val="white"/>
          <w:lang w:eastAsia="ru-RU"/>
        </w:rPr>
        <w:t xml:space="preserve">объектов хозяйственной деятельности, их патентоспособности, патентной чистоты, конкурентоспособности (эффективности использования по назначению) на основе патентной и другой информации.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«Патентная чистота»</w:t>
      </w:r>
      <w:r>
        <w:rPr>
          <w:bCs/>
          <w:highlight w:val="white"/>
          <w:lang w:eastAsia="ar-SA"/>
        </w:rPr>
        <w:t xml:space="preserve"> – юридическое свойство объекта (технологии, ее элемента, изобретения, полезной модели, промышленного образца), заключающееся в том, что он может использоваться в данной стране без нарушения на ее территории прав на промышленную собственность</w:t>
      </w:r>
      <w:r>
        <w:rPr>
          <w:bCs/>
          <w:highlight w:val="white"/>
          <w:lang w:eastAsia="ru-RU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b/>
          <w:highlight w:val="white"/>
        </w:rPr>
        <w:t xml:space="preserve">«Применимое право»</w:t>
      </w:r>
      <w:r>
        <w:rPr>
          <w:highlight w:val="white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</w:t>
      </w:r>
      <w:r>
        <w:rPr>
          <w:highlight w:val="white"/>
        </w:rPr>
        <w:t xml:space="preserve">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</w:t>
      </w:r>
      <w:r>
        <w:rPr>
          <w:highlight w:val="white"/>
        </w:rPr>
        <w:t xml:space="preserve">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«Работа(ы)»</w:t>
      </w:r>
      <w:r>
        <w:rPr>
          <w:bCs/>
          <w:highlight w:val="white"/>
          <w:lang w:eastAsia="ar-SA"/>
        </w:rPr>
        <w:t xml:space="preserve"> – </w:t>
      </w:r>
      <w:r>
        <w:rPr>
          <w:highlight w:val="white"/>
          <w:lang w:eastAsia="ar-SA"/>
        </w:rPr>
        <w:t xml:space="preserve">НИР, ОКР и / или ОТР, подлежащие выполнению Подрядчиком в соответствии с условиями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b/>
          <w:highlight w:val="white"/>
          <w:lang w:eastAsia="ar-SA"/>
        </w:rPr>
        <w:t xml:space="preserve">«Рабочий день»</w:t>
      </w:r>
      <w:r>
        <w:rPr>
          <w:highlight w:val="white"/>
          <w:lang w:eastAsia="ar-SA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«Субподрядчик»</w:t>
      </w:r>
      <w:r>
        <w:rPr>
          <w:bCs/>
          <w:highlight w:val="white"/>
          <w:lang w:eastAsia="ar-SA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b/>
          <w:bCs/>
          <w:highlight w:val="white"/>
          <w:lang w:eastAsia="ar-SA"/>
        </w:rPr>
        <w:t xml:space="preserve">«Техническое задание на выполнение НИОКР»</w:t>
      </w:r>
      <w:r>
        <w:rPr>
          <w:bCs/>
          <w:highlight w:val="white"/>
          <w:lang w:eastAsia="ar-SA"/>
        </w:rPr>
        <w:t xml:space="preserve"> (Техническое задание) – документ, содержащий исходное задание, </w:t>
      </w:r>
      <w:r>
        <w:rPr>
          <w:highlight w:val="white"/>
        </w:rPr>
        <w:t xml:space="preserve">обоснование необходимости выполнения Работ, определяющий цели, технические, экономические и другие параметры и нормативы, в </w:t>
      </w:r>
      <w:r>
        <w:rPr>
          <w:highlight w:val="white"/>
        </w:rPr>
        <w:t xml:space="preserve">соответствии с которыми выполняются работы и оцениваются полученные результаты, а также требования к Документации и / или иным отчетным документам.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  <w:highlight w:val="white"/>
          <w:lang w:eastAsia="ar-SA"/>
        </w:rPr>
        <w:t xml:space="preserve"> </w:t>
      </w:r>
      <w:r>
        <w:rPr>
          <w:b/>
          <w:bCs/>
          <w:highlight w:val="white"/>
          <w:lang w:eastAsia="ar-SA"/>
        </w:rPr>
        <w:t xml:space="preserve">«Уведомление об отрицательном результате НИОКР»</w:t>
      </w:r>
      <w:r>
        <w:rPr>
          <w:bCs/>
          <w:highlight w:val="white"/>
          <w:lang w:eastAsia="ar-SA"/>
        </w:rPr>
        <w:t xml:space="preserve"> – письменное уведомление Подрядчиком Заказчика о невозможности </w:t>
      </w:r>
      <w:r>
        <w:rPr>
          <w:highlight w:val="white"/>
        </w:rPr>
        <w:t xml:space="preserve">и / или нецелесообразности продолжения выполнения Работ по </w:t>
      </w:r>
      <w:r>
        <w:rPr>
          <w:bCs/>
          <w:highlight w:val="white"/>
          <w:lang w:eastAsia="ar-SA"/>
        </w:rPr>
        <w:t xml:space="preserve">Договору (отрицательный результат НИОКР), в том числе обусловленное обнаружением однозначной невозможности получения ожидаемого результата Работ, сопровождающееся отчетом с подробным анализом причин </w:t>
      </w:r>
      <w:r>
        <w:rPr>
          <w:bCs/>
          <w:highlight w:val="white"/>
          <w:lang w:eastAsia="ar-SA"/>
        </w:rPr>
        <w:t xml:space="preserve">недостижения</w:t>
      </w:r>
      <w:r>
        <w:rPr>
          <w:bCs/>
          <w:highlight w:val="white"/>
          <w:lang w:eastAsia="ar-SA"/>
        </w:rPr>
        <w:t xml:space="preserve"> целей Договора.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  <w:highlight w:val="white"/>
          <w:lang w:eastAsia="ar-SA"/>
        </w:rPr>
        <w:t xml:space="preserve">Уведомление об отрицательном результате НИОКР, направленное Подрядчиком с отчетом</w:t>
      </w:r>
      <w:r>
        <w:rPr>
          <w:highlight w:val="white"/>
        </w:rPr>
        <w:t xml:space="preserve">,</w:t>
      </w:r>
      <w:r>
        <w:rPr>
          <w:bCs/>
          <w:highlight w:val="white"/>
          <w:lang w:eastAsia="ar-SA"/>
        </w:rPr>
        <w:t xml:space="preserve"> не содержащим анализа причин не достижения результатов Работ по Договору, либо Уведомление об отрицательном результате НИОКР</w:t>
      </w:r>
      <w:r>
        <w:rPr>
          <w:highlight w:val="white"/>
        </w:rPr>
        <w:t xml:space="preserve">,</w:t>
      </w:r>
      <w:r>
        <w:rPr>
          <w:bCs/>
          <w:highlight w:val="white"/>
          <w:lang w:eastAsia="ar-SA"/>
        </w:rPr>
        <w:t xml:space="preserve"> направленное без соответствующего отчета, не имеет юридической силы.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«Цена Договора»</w:t>
      </w:r>
      <w:r>
        <w:rPr>
          <w:bCs/>
          <w:highlight w:val="white"/>
          <w:lang w:eastAsia="ar-SA"/>
        </w:rPr>
        <w:t xml:space="preserve"> – определяемая в соответствии с разделом </w:t>
      </w:r>
      <w:r>
        <w:rPr>
          <w:bCs/>
          <w:color w:val="0000ff"/>
          <w:highlight w:val="white"/>
          <w:lang w:eastAsia="ar-SA"/>
        </w:rPr>
        <w:fldChar w:fldCharType="begin"/>
      </w:r>
      <w:r>
        <w:rPr>
          <w:bCs/>
          <w:color w:val="0000ff"/>
          <w:highlight w:val="white"/>
          <w:lang w:eastAsia="ar-SA"/>
        </w:rPr>
        <w:instrText xml:space="preserve"> REF _Ref167977675 \r \h </w:instrText>
      </w:r>
      <w:r>
        <w:rPr>
          <w:bCs/>
          <w:color w:val="0000ff"/>
          <w:highlight w:val="white"/>
          <w:lang w:eastAsia="ar-SA"/>
        </w:rPr>
        <w:fldChar w:fldCharType="separate"/>
      </w:r>
      <w:r>
        <w:rPr>
          <w:bCs/>
          <w:color w:val="0000ff"/>
          <w:highlight w:val="white"/>
          <w:lang w:eastAsia="ar-SA"/>
        </w:rPr>
        <w:t xml:space="preserve">3</w:t>
      </w:r>
      <w:r>
        <w:rPr>
          <w:bCs/>
          <w:color w:val="0000ff"/>
          <w:highlight w:val="white"/>
          <w:lang w:eastAsia="ar-SA"/>
        </w:rPr>
        <w:fldChar w:fldCharType="end"/>
      </w:r>
      <w:r>
        <w:rPr>
          <w:bCs/>
          <w:highlight w:val="white"/>
          <w:lang w:eastAsia="ar-SA"/>
        </w:rPr>
        <w:t xml:space="preserve"> До</w:t>
      </w:r>
      <w:r>
        <w:rPr>
          <w:bCs/>
          <w:highlight w:val="white"/>
          <w:lang w:eastAsia="ar-SA"/>
        </w:rPr>
        <w:t xml:space="preserve">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 на весь период действия Договора.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/>
          <w:bCs/>
          <w:highlight w:val="white"/>
          <w:lang w:eastAsia="ar-SA"/>
        </w:rPr>
        <w:t xml:space="preserve">«Этап Работ»</w:t>
      </w:r>
      <w:r>
        <w:rPr>
          <w:bCs/>
          <w:highlight w:val="white"/>
          <w:lang w:eastAsia="ar-SA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перейти к выполнению других видов Работ (следующего Этапа Работ).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  <w:highlight w:val="white"/>
          <w:lang w:eastAsia="ar-SA"/>
        </w:rPr>
        <w:t xml:space="preserve">Этап как технологически обособленная</w:t>
      </w:r>
      <w:r>
        <w:rPr>
          <w:bCs/>
          <w:highlight w:val="white"/>
          <w:lang w:eastAsia="ar-SA"/>
        </w:rPr>
        <w:t xml:space="preserve">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</w:t>
      </w:r>
      <w:r>
        <w:rPr>
          <w:bCs/>
          <w:color w:val="0000ff"/>
          <w:highlight w:val="white"/>
          <w:lang w:eastAsia="ar-SA"/>
        </w:rPr>
        <w:fldChar w:fldCharType="begin"/>
      </w:r>
      <w:r>
        <w:rPr>
          <w:bCs/>
          <w:color w:val="0000ff"/>
          <w:highlight w:val="white"/>
          <w:lang w:eastAsia="ar-SA"/>
        </w:rPr>
        <w:instrText xml:space="preserve"> REF _Ref167977702 \r \h </w:instrText>
      </w:r>
      <w:r>
        <w:rPr>
          <w:bCs/>
          <w:color w:val="0000ff"/>
          <w:highlight w:val="white"/>
          <w:lang w:eastAsia="ar-SA"/>
        </w:rPr>
        <w:fldChar w:fldCharType="separate"/>
      </w:r>
      <w:r>
        <w:rPr>
          <w:bCs/>
          <w:color w:val="0000ff"/>
          <w:highlight w:val="white"/>
          <w:lang w:eastAsia="ar-SA"/>
        </w:rPr>
        <w:t xml:space="preserve">4</w:t>
      </w:r>
      <w:r>
        <w:rPr>
          <w:bCs/>
          <w:color w:val="0000ff"/>
          <w:highlight w:val="white"/>
          <w:lang w:eastAsia="ar-SA"/>
        </w:rPr>
        <w:fldChar w:fldCharType="end"/>
      </w:r>
      <w:r>
        <w:rPr>
          <w:bCs/>
          <w:highlight w:val="white"/>
          <w:lang w:eastAsia="ar-SA"/>
        </w:rPr>
        <w:t xml:space="preserve"> Договора. В ином случае</w:t>
      </w:r>
      <w:r>
        <w:rPr>
          <w:highlight w:val="white"/>
        </w:rPr>
        <w:t xml:space="preserve">,</w:t>
      </w:r>
      <w:r>
        <w:rPr>
          <w:bCs/>
          <w:highlight w:val="white"/>
          <w:lang w:eastAsia="ar-SA"/>
        </w:rPr>
        <w:t xml:space="preserve"> считается, что приемке Заказчиком подлежит только результат Работ в целом. 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Cs/>
          <w:szCs w:val="24"/>
          <w:highlight w:val="white"/>
        </w:rPr>
      </w:pPr>
      <w:r>
        <w:rPr>
          <w:rFonts w:eastAsia="Times New Roman"/>
          <w:bCs/>
          <w:szCs w:val="24"/>
          <w:highlight w:val="white"/>
        </w:rPr>
      </w:r>
      <w:r>
        <w:rPr>
          <w:rFonts w:eastAsia="Times New Roman"/>
          <w:bCs/>
          <w:szCs w:val="24"/>
          <w:highlight w:val="white"/>
        </w:rPr>
      </w:r>
      <w:r>
        <w:rPr>
          <w:rFonts w:eastAsia="Times New Roman"/>
          <w:bCs/>
          <w:szCs w:val="24"/>
          <w:highlight w:val="white"/>
        </w:rPr>
      </w:r>
    </w:p>
    <w:p>
      <w:pPr>
        <w:pStyle w:val="865"/>
        <w:numPr>
          <w:ilvl w:val="0"/>
          <w:numId w:val="36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Предмет Договора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обязуется в соответствии с Техническим заданием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выполнить работы 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  <w:t xml:space="preserve">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</w:t>
      </w:r>
      <w:r/>
      <w:r>
        <w:rPr>
          <w:highlight w:val="white"/>
        </w:rPr>
      </w:r>
      <w:r>
        <w:rPr>
          <w:highlight w:val="white"/>
        </w:rPr>
        <w:t xml:space="preserve"> </w:t>
      </w:r>
      <w:r>
        <w:rPr>
          <w:highlight w:val="white"/>
        </w:rPr>
        <w:t xml:space="preserve">(далее – «Работы»), а также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  <w:shd w:val="clear" w:color="auto" w:fill="ffff00"/>
        </w:rPr>
      </w:pPr>
      <w:r/>
      <w:bookmarkStart w:id="0" w:name="_Ref361320450"/>
      <w:r>
        <w:rPr>
          <w:highlight w:val="white"/>
        </w:rPr>
        <w:t xml:space="preserve">В состав Работ по Договору входят: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выбор направления исследований;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теоретические и экспериментальные исследования;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разработка реагента для консервации тепловых сетей, обобщение и оценка результатов исследований, выпуск отчетной научно-технической документации.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Объём и состав Работ по Договору определяется Техническим заданием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 Работы по Договору подлежат выполнению Подрядчиком в строгом соответствии c требованиями Применимого права и письменными указаниями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Работы по Договору выполняются для нужд</w:t>
      </w:r>
      <w:r>
        <w:rPr>
          <w:highlight w:val="white"/>
        </w:rPr>
        <w:t xml:space="preserve"> структурного подразделения заказчика </w:t>
      </w:r>
      <w:r>
        <w:rPr>
          <w:highlight w:val="white"/>
        </w:rPr>
        <w:t xml:space="preserve"> «ТЭЦ в г. Советская Гавань».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" w:name="_Ref361320424"/>
      <w:r>
        <w:rPr>
          <w:highlight w:val="white"/>
        </w:rPr>
        <w:t xml:space="preserve">Работы выполняются Подрядчиком в следующие сроки:</w:t>
      </w:r>
      <w:bookmarkEnd w:id="1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начало выполнения Работ: с даты, следующей за датой заключения Договора</w:t>
      </w:r>
      <w:bookmarkStart w:id="2" w:name="_Ref361334634"/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" w:name="_Ref167979293"/>
      <w:r>
        <w:rPr>
          <w:highlight w:val="white"/>
        </w:rPr>
        <w:t xml:space="preserve">окончание выполнения Работ:</w:t>
      </w:r>
      <w:r>
        <w:rPr>
          <w:highlight w:val="white"/>
        </w:rPr>
        <w:t xml:space="preserve"> в течение</w:t>
      </w:r>
      <w:r>
        <w:rPr>
          <w:highlight w:val="white"/>
        </w:rPr>
        <w:t xml:space="preserve"> 13</w:t>
      </w:r>
      <w:r>
        <w:rPr>
          <w:highlight w:val="white"/>
        </w:rPr>
        <w:t xml:space="preserve"> (тринадцати)</w:t>
      </w:r>
      <w:r>
        <w:rPr>
          <w:highlight w:val="white"/>
        </w:rPr>
        <w:t xml:space="preserve"> месяцев с даты, следующей за датой начала выполнения Работ по Договору.</w:t>
      </w:r>
      <w:bookmarkEnd w:id="2"/>
      <w:r/>
      <w:bookmarkEnd w:id="3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Выполнение Работ осуществляется поэтапно. </w:t>
      </w:r>
      <w:r>
        <w:rPr>
          <w:highlight w:val="white"/>
          <w:lang w:val="en-US"/>
        </w:rPr>
        <w:t xml:space="preserve">C</w:t>
      </w:r>
      <w:r>
        <w:rPr>
          <w:highlight w:val="white"/>
        </w:rPr>
        <w:t xml:space="preserve">роки выполнения отдельных Этапов Работ определяются Календарным графиком выполнения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в рамках общих сроков, указанных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_Ref361320424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1.5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Результатами Работ являются: отчет о выполнении НИОКР.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Перечень результатов Работ и форма их выражения определяются в п.8 Технического задания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Права и обязанности Сторон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u w:val="single"/>
        </w:rPr>
        <w:t xml:space="preserve">Заказчик обязан</w:t>
      </w:r>
      <w:r>
        <w:rPr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  <w:bookmarkStart w:id="4" w:name="_Ref361320734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" w:name="_Ref167979263"/>
      <w:r>
        <w:rPr>
          <w:highlight w:val="white"/>
        </w:rPr>
        <w:t xml:space="preserve">В течение 3 (трех) рабочих дней с даты вступления Договора в силу, но не ранее получения соответствующего письменного запроса Подрядчика, передать (предоставить) последнему техническую и иную документацию, указанную в Техническом задании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Договору), содержащую исходные данные для выполнения Подрядчиком Работ по Договору, по Акту сдачи-приемки технической и иной документации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_Ref167978149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</w:t>
      </w:r>
      <w:bookmarkEnd w:id="4"/>
      <w:r/>
      <w:bookmarkEnd w:id="5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highlight w:val="white"/>
        </w:rPr>
        <w:t xml:space="preserve">внутриобъектового</w:t>
      </w:r>
      <w:r>
        <w:rPr>
          <w:highlight w:val="white"/>
        </w:rPr>
        <w:t xml:space="preserve"> режима Заказчика.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невозможности получения результата Работ, определенного в соответствии с условиями Договора, в течение 10 (десяти) рабочих дней с даты получения от Подря</w:t>
      </w:r>
      <w:r>
        <w:rPr>
          <w:highlight w:val="white"/>
        </w:rPr>
        <w:t xml:space="preserve">дчика Уведомления об отрицательном результате НИОКР рассмотреть вопрос о целесообразности продолжения Работ по Договору и по согласованию с Подрядчиком внести изменения в Техническое задание, либо принять решение о прекращении выполнения Работ по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Выполнять иные обязанности, предусмотренные Договором.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u w:val="single"/>
        </w:rPr>
        <w:t xml:space="preserve">Заказчик имеет право</w:t>
      </w:r>
      <w:r>
        <w:rPr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Самостоятельно или с привлечением третьих лиц осуществлять контроль и надзор за ходом и качеством выполня</w:t>
      </w:r>
      <w:r>
        <w:rPr>
          <w:highlight w:val="white"/>
        </w:rPr>
        <w:t xml:space="preserve">емых Подрядчиком и Субподрядчиками по Договору Работ, соблюдением сроков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6" w:name="_Ref361334652"/>
      <w:r>
        <w:rPr>
          <w:highlight w:val="white"/>
        </w:rPr>
        <w:t xml:space="preserve">Приостанавливать осуществление любых платежей (независимо от наличия оснований и наступлен</w:t>
      </w:r>
      <w:r>
        <w:rPr>
          <w:highlight w:val="white"/>
        </w:rPr>
        <w:t xml:space="preserve">ия сроков таких платежей) и производство Работ путем направления Подрядчику соответствующего письменного требования с указанием причин приостановления при обнаружении отступлений от Технического задания и иной документации, законодательства Российской Феде</w:t>
      </w:r>
      <w:r>
        <w:rPr>
          <w:highlight w:val="white"/>
        </w:rPr>
        <w:t xml:space="preserve">рации, действующих норм и правил, до устранения таких нарушений или их последствий. При этом, Заказчик не будет считаться просрочившим и / или нарушившим свои обязательства по Договору. Приостановка Работ не влечет права Подрядчика на продление сроков выпо</w:t>
      </w:r>
      <w:r>
        <w:rPr>
          <w:highlight w:val="white"/>
        </w:rPr>
        <w:t xml:space="preserve">лнения Работ, установленных Договором. В случае, когда в результате такой приостановки становится очевидной невозможность завершения Работ в срок, Заказчик вправе отказаться от исполнения Договора и потребовать от Подрядчика возмещения причиненных убытков.</w:t>
      </w:r>
      <w:bookmarkEnd w:id="6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7" w:name="_Ref361319348"/>
      <w:r>
        <w:rPr>
          <w:highlight w:val="white"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highlight w:val="white"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7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течение действия Договора обращаться к Подрядчику с устными и письменными запросами с целью разъяснения (уточнения, конкретизации) расчетов, заключений, выводов, содержащихся в результатах Работ, в том числе по отдельным Этапам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Требовать от Подрядчика представления информации и пояснений о ходе выполнения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Использовать результат Работ по своему усмотрению, в том числе без дополнительного согласования с Подрядчиком осу</w:t>
      </w:r>
      <w:r>
        <w:rPr>
          <w:highlight w:val="white"/>
        </w:rPr>
        <w:t xml:space="preserve">ществлять переработку результатов интеллектуальной деятельности, созданных / полученных в ходе исполнения Договора, использовать такие результаты без указания имен авторов, а также передавать права на результаты интеллектуальной деятельности третьим лицам.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  <w:u w:val="single"/>
        </w:rPr>
      </w:pPr>
      <w:r>
        <w:rPr>
          <w:highlight w:val="white"/>
          <w:u w:val="single"/>
        </w:rPr>
        <w:t xml:space="preserve">Подрядчик обязан:</w:t>
      </w:r>
      <w:r>
        <w:rPr>
          <w:highlight w:val="white"/>
          <w:u w:val="single"/>
        </w:rPr>
      </w:r>
      <w:r>
        <w:rPr>
          <w:highlight w:val="white"/>
          <w:u w:val="singl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Выполнить Работы на высоком научном и техническом уровне в объеме, сроки и с качеством, соответствующим требованиям Договора и Применимого права.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срок, указанный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_Ref167979263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2.1.2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принять от Заказчика на время выполнения работ по Договору техническую и иную документацию, указанную в Техническом задании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по Акту сдачи-приемки технической и иной документации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_Ref167978149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Выдать замечания по технической и иной документации, предоставленной Заказчиком, в течение 5 (пяти) рабочих дней с даты принятия ее по Акту сдачи-приемки технической и иной документации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_Ref167978149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Самостоятельно запрашивать и получать все исходные данные, необходимые для выполнения Работ по Договору, за исключением исходных данных, содержащихся в технической и иной документации, которую в соответствии с Техническим заданием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должен предоставить Заказчик.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До начала выполнения Работ предоставить Заказчику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Обеспечить сохранность переданной Заказчиком по Акту сдачи-приемки технической и иной документации, а также возврат ее Заказчику в первоначальном состоянии не позднее даты окончания выполнения Работ, указанной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_Ref167979293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1.5.2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либо, в случаях прекращения (расторжения) Договора, указанных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_Ref361334652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2.2.2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 и разделе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_Ref167979352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– не позднее 3 (трех) рабочих дней с даты получения соответствующего требования Заказчика.</w:t>
      </w:r>
      <w:r>
        <w:rPr>
          <w:highlight w:val="white"/>
          <w:lang w:eastAsia="ru-RU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8" w:name="_Ref167979414"/>
      <w:r>
        <w:rPr>
          <w:highlight w:val="white"/>
        </w:rPr>
        <w:t xml:space="preserve">Обеспечить наличие допусков, разрешений и лицензий, необходимых для производства Работ.</w:t>
      </w:r>
      <w:bookmarkEnd w:id="8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обязан незамедлительно, но в любом случае </w:t>
      </w:r>
      <w:r>
        <w:rPr>
          <w:highlight w:val="white"/>
        </w:rPr>
        <w:t xml:space="preserve">не позднее рабочего дня, следующего за днем наступлением соответствующего обстоятельства,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</w:t>
      </w:r>
      <w:r>
        <w:rPr>
          <w:highlight w:val="white"/>
        </w:rPr>
        <w:t xml:space="preserve">ходимых для надлежащего исполнения Подрядчиком своих обязательств по Договору,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 обязательств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rPr>
          <w:highlight w:val="white"/>
        </w:rPr>
        <w:t xml:space="preserve">ика получить дополнительные допуски, разрешения и / 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/ или лицензии и направить их копии Заказчику.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Во избежание сомнений,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(форс-мажор), указанное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_Ref167979379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11.1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Обеспечить: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 стоимости выполнения Работ по Договору;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организацию выполнения Работ по Договору лицом (лицами), сведения о которых включены в Национальный реестр специалистов в области инженерных изысканий и архитектурно-строительного проектирования.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9" w:name="_Ref361336780"/>
      <w:r>
        <w:rPr>
          <w:highlight w:val="white"/>
        </w:rPr>
        <w:t xml:space="preserve">Выполнять Работы силами квалифицированных специалистов (в том числе, с учетом требований пункта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_Ref167979414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2.3.7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случаях, установленных правилами пропускного и </w:t>
      </w:r>
      <w:r>
        <w:rPr>
          <w:highlight w:val="white"/>
        </w:rPr>
        <w:t xml:space="preserve">внутриобъектового</w:t>
      </w:r>
      <w:r>
        <w:rPr>
          <w:highlight w:val="white"/>
        </w:rPr>
        <w:t xml:space="preserve"> режима Заказчика, предварительно согласовать с Заказчиком </w:t>
      </w:r>
      <w:r>
        <w:rPr>
          <w:highlight w:val="white"/>
        </w:rPr>
        <w:t xml:space="preserve">пофамильные</w:t>
      </w:r>
      <w:r>
        <w:rPr>
          <w:highlight w:val="white"/>
        </w:rPr>
        <w:t xml:space="preserve"> списки персонала, задействованного при производстве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Обеспе</w:t>
      </w:r>
      <w:r>
        <w:rPr>
          <w:highlight w:val="white"/>
        </w:rPr>
        <w:t xml:space="preserve">чить требуемое в соответствии с законодательством Российской Федерации согласие физических лиц, персональные данные которых должны быть переданы по Договору Заказчику, на такую передачу, а также осуществление Заказчиком обработки, включая сбор, накопление,</w:t>
      </w:r>
      <w:r>
        <w:rPr>
          <w:highlight w:val="white"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производстве Работ на территории Заказчика провести инструктаж персонала, задействованного при производстве Работ, обеспечить соблюдение (в том числе указан</w:t>
      </w:r>
      <w:r>
        <w:rPr>
          <w:highlight w:val="white"/>
        </w:rPr>
        <w:t xml:space="preserve">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highlight w:val="white"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Передать Заказчику результат Работ, соответствующий требованиям Договора, в том числе </w:t>
      </w:r>
      <w:bookmarkEnd w:id="9"/>
      <w:r>
        <w:rPr>
          <w:highlight w:val="white"/>
        </w:rPr>
        <w:t xml:space="preserve">Документацию, комплекты рабочих чертежей, эксплуатационную документацию, сертификаты, технические условия, инструкции, паспорта и другие документы, а так</w:t>
      </w:r>
      <w:r>
        <w:rPr>
          <w:highlight w:val="white"/>
        </w:rPr>
        <w:t xml:space="preserve">же общие и специальные журналы производства Работ и другие документы, предусмотренные законодательством Российской Федерации. Документация и другие документы должны обеспечивать достоверность и полноту сведений о фактически выполненных Подрядчиком Работах.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0" w:name="_Ref167979902"/>
      <w:r>
        <w:rPr>
          <w:highlight w:val="white"/>
        </w:rPr>
        <w:t xml:space="preserve">Выполнять полученные в ходе исполнения Договора указания Заказчика, если такие указания не противоречат условиям Договора и не представляют собой вмешательства в деятельность Подрядчика.</w:t>
      </w:r>
      <w:bookmarkEnd w:id="10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случае, если такие указания могут привести к увеличению Цены Договора и (или) сроков выполнения Работ, Подрядчик </w:t>
      </w:r>
      <w:r>
        <w:rPr>
          <w:highlight w:val="white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_Ref361334793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2.3.16.1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не вправе отказаться от выполнения или задержать выполнение письменных указаний Заказчика в части сокращения объемов Работ, прекращения и / или исключения отдельных видов Работ, кроме случая, указанного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_Ref361334793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2.3.16.1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1" w:name="_Ref361334822"/>
      <w:r>
        <w:rPr>
          <w:highlight w:val="white"/>
        </w:rPr>
        <w:t xml:space="preserve">Немедленно в письменном виде известить Заказчика и до получения от него указаний приостановить Работу при обнаружении:</w:t>
      </w:r>
      <w:bookmarkEnd w:id="11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2" w:name="__RefNumPara__65_2045149602"/>
      <w:r/>
      <w:bookmarkStart w:id="13" w:name="_Ref361334793"/>
      <w:r/>
      <w:bookmarkEnd w:id="12"/>
      <w:r>
        <w:rPr>
          <w:highlight w:val="white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</w:t>
      </w:r>
      <w:bookmarkEnd w:id="13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любых иных обстоятельствах, создающих невозможность завершения Работ в срок, предусмотренный Договором, либо способных повлечь изменение объемов, качества или стоимости выполнения Работ – в любом случае не позднее следующего рабочего дня после обнаружения;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невозможности получить ожидаемый результат Работ по Договору (отрицательный результат НИОКР) – в сроки, установленные пунктом </w:t>
      </w:r>
      <w:r>
        <w:rPr>
          <w:highlight w:val="white"/>
        </w:rPr>
        <w:t xml:space="preserve">1.5</w:t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Невыполнение Подрядчиком требований пункта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_Ref361334822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2.3.16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 требованию и в сроки, установленные Заказчиком, своими силами, средствами и за свой счет устранять недостатки и несоответствия, выявленные Заказчиком, а также связанные с несогласованными с Заказчиком отступлениями от требований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Незамедлительно приступить к устранению недостатков результата Работ, о которых ему стало известно.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предъявления налог</w:t>
      </w:r>
      <w:r>
        <w:rPr>
          <w:highlight w:val="white"/>
        </w:rPr>
        <w:t xml:space="preserve">овыми органами претензий и требований, связанных с недобросовестностью третьих лиц (любого лица из цепочки привлеченных третьих лиц), привлеченных Подрядчиком к выполнению Работ, компенсировать убытки Заказчика, вызванные такими претензиями и требованиями.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4" w:name="_Ref167980541"/>
      <w:r>
        <w:rPr>
          <w:highlight w:val="white"/>
        </w:rPr>
        <w:t xml:space="preserve">Согласовать с Заказчиком необходимость использования при выполнении Работ по Договору результат</w:t>
      </w:r>
      <w:r>
        <w:rPr>
          <w:highlight w:val="white"/>
        </w:rPr>
        <w:t xml:space="preserve">ов интеллектуальной деятельности, исключительные права на которые принадлежат третьим лицам, и правовые основания приобретения прав на их использование. Права на результаты интеллектуальной деятельности третьих лиц должны быть переданы Заказчику в счет Цен</w:t>
      </w:r>
      <w:r>
        <w:rPr>
          <w:highlight w:val="white"/>
        </w:rPr>
        <w:t xml:space="preserve">ы Договора на срок действия исключительного права на такие результаты интеллектуальной деятельности, если иной срок использования письменно не согласован между Заказчиком и Подрядчиком. Права на результаты интеллектуальной деятельности третьих лиц должны б</w:t>
      </w:r>
      <w:r>
        <w:rPr>
          <w:highlight w:val="white"/>
        </w:rPr>
        <w:t xml:space="preserve">ыть переданы Заказчику в объеме, согласованном Сторонами. Все права третьих лиц на результаты интеллектуальной деятельности, используемые в составе результата Работы по Договору, должны быть прямо указаны в отчетной документации, предусмотренной Договором.</w:t>
      </w:r>
      <w:bookmarkEnd w:id="14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Незамедлительно уведомлять Заказчика о каждом полученном при выполнении Работ по Договору результат</w:t>
      </w:r>
      <w:r>
        <w:rPr>
          <w:highlight w:val="white"/>
        </w:rPr>
        <w:t xml:space="preserve">е, способном к правовой охране в качестве результата интеллектуальной деятельности, с обоснованием предлагаемого порядка его использования и формы правовой охраны, а также об оформлении патентов на патентоспособные результаты интеллектуальной деятельности.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Согласовать с авторами результатов интеллектуальной деятельности, созданных / полученных при выполн</w:t>
      </w:r>
      <w:r>
        <w:rPr>
          <w:highlight w:val="white"/>
        </w:rPr>
        <w:t xml:space="preserve">ении Работ по Договору, условие об освобождении Заказчика от необходимости указания имен таких авторов при использовании результатов Работ, а также условие о передаче Заказчику на обнародование и / или переработку результатов интеллектуальной деятельности.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Самостоятельно урегулировать вопросы выплаты вознаграждения лицам, привлеченным Подрядчиком к выполнению Работ по Договору, за созданные ими в соответствии с условиями Договора результаты интеллектуальной деятельности, включая: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авторское вознаграждение работникам Подрядчика, привлеченным к выполнению Работ по служебному заданию или в рамках выполнения ими трудовых обязанностей;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вознаграждение третьим лицам, привлеченным к выполнению Работ в рамках гражданско-правовых договоров, в том </w:t>
      </w:r>
      <w:r>
        <w:rPr>
          <w:highlight w:val="white"/>
          <w:lang w:eastAsia="ru-RU"/>
        </w:rPr>
        <w:t xml:space="preserve">числе за участие в выполнении Работ и передачу исключительных прав на результаты интеллектуальной деятельности, созданные / полученные при выполнении Работ, и в связи с последующим использованием таких результатов интеллектуальной деятельности Заказчиком.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</w:t>
      </w:r>
      <w:r>
        <w:rPr>
          <w:highlight w:val="white"/>
        </w:rPr>
        <w:t xml:space="preserve">язуется оградить Заказчика от любых обязательств, связанных с выплатой авторского или любого иного вознаграждения третьим лицам в связи с использованием Заказчиком результатов интеллектуальной деятельности, созданных в процессе выполнения Работ по Договору</w:t>
      </w:r>
      <w:r>
        <w:rPr>
          <w:highlight w:val="white"/>
          <w:lang w:eastAsia="ru-RU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Согласовать с авторами, привлеченными Подрядчиком к выполнению Работ по Договору, условия создания изобретения, полезной модели и / или промышленного образца в рамках служебного произведения, включая: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передачу Заказчику права на получение патента на изобретение, полезную модель и / или промышленный образец;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переход к Заказчику исключительного права использования изобретения, полезной модели и / или промышленного образца;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выплату авторам вознаграждения за передачу Заказчику права на получение патента и исключительного права использования изобретения, полезной модели и / или промышленного образца.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Риск </w:t>
      </w:r>
      <w:r>
        <w:rPr>
          <w:highlight w:val="white"/>
        </w:rPr>
        <w:t xml:space="preserve">непатентоспособности</w:t>
      </w:r>
      <w:r>
        <w:rPr>
          <w:highlight w:val="white"/>
        </w:rPr>
        <w:t xml:space="preserve"> созданного / полученного при выполнении Работ по Договору изобретения, полезной модели и / или промышленного образца несет Подрядчик.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сдаче результата Работ по Договору (в том числе Этапа Работ) предоставить Заказчику в письменном виде исчерпывающую информацию об авторах результатов интеллектуальной деятельности, созданных / полученных при выполнении Раб</w:t>
      </w:r>
      <w:r>
        <w:rPr>
          <w:highlight w:val="white"/>
        </w:rPr>
        <w:t xml:space="preserve">от по Договору, в том числе, но не ограничиваясь: ФИО, гражданство, место жительства, а также документы, подтверждающие передачу исключительных прав вышеуказанных лиц на результаты интеллектуальной деятельности Подрядчику и / или непосредственно Заказчику.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сроки и в порядке, установленные Договором и законодательством Российской Федерации, осуществить регистраци</w:t>
      </w:r>
      <w:r>
        <w:rPr>
          <w:highlight w:val="white"/>
        </w:rPr>
        <w:t xml:space="preserve">ю исключительных прав Заказчика на все созданные / полученные в результате выполнения Работ по Договору результаты интеллектуальной деятельности с предоставлением подтверждающих документов, соответствующих требованиям законодательства Российской Федерации.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Предоставить Заказчику банковские гарантии в соответствии с разделом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_Ref167979570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5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передавать результат Работ, а также иные документы и информацию, оформленные или полученные в процессе выполнения Договора, третьим лицам без </w:t>
      </w:r>
      <w:r>
        <w:rPr>
          <w:highlight w:val="white"/>
        </w:rPr>
        <w:t xml:space="preserve">письменного согласия Заказчика, за исключением случаев, когда такая передача предусмотрена законодательством Российской Федерации и / или Договором.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Исполнять другие обязанности в соответствии с Договором и законодательством Российской Федерации. 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  <w:u w:val="single"/>
        </w:rPr>
      </w:pPr>
      <w:r>
        <w:rPr>
          <w:highlight w:val="white"/>
          <w:u w:val="single"/>
        </w:rPr>
      </w:r>
      <w:r>
        <w:rPr>
          <w:highlight w:val="white"/>
          <w:u w:val="single"/>
        </w:rPr>
      </w:r>
      <w:r>
        <w:rPr>
          <w:highlight w:val="white"/>
          <w:u w:val="singl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  <w:u w:val="single"/>
        </w:rPr>
      </w:pPr>
      <w:r>
        <w:rPr>
          <w:highlight w:val="white"/>
          <w:u w:val="single"/>
        </w:rPr>
        <w:t xml:space="preserve">Подрядчик вправе:</w:t>
      </w:r>
      <w:r>
        <w:rPr>
          <w:highlight w:val="white"/>
          <w:u w:val="single"/>
        </w:rPr>
      </w:r>
      <w:r>
        <w:rPr>
          <w:highlight w:val="white"/>
          <w:u w:val="singl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Самостоятельно организовать выполнение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5" w:name="_Ref167981138"/>
      <w:r>
        <w:rPr>
          <w:highlight w:val="white"/>
        </w:rPr>
        <w:t xml:space="preserve">При необходимости по предварительному письменному согласованию с Зак</w:t>
      </w:r>
      <w:r>
        <w:rPr>
          <w:highlight w:val="white"/>
        </w:rPr>
        <w:t xml:space="preserve">азчиком заключать договоры в совокупности не более чем на __ (____ ) процентов от Цены Договора, неся при этом ответственность за действия Субподрядчиков, как за свои собственные. При согласовании привлечения Субподрядчика Подрядчик представляет Заказчику:</w:t>
      </w:r>
      <w:bookmarkEnd w:id="15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проект договора с Субподрядчиком;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сведения об объемах выполнения работ Субподрядчиком;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пофамильный</w:t>
      </w:r>
      <w:r>
        <w:rPr>
          <w:highlight w:val="white"/>
        </w:rPr>
        <w:t xml:space="preserve"> перечень персонала Субподрядчика, который будет задействован при производстве Работ;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справку по форме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_Ref167978398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  <w:lang w:eastAsia="ru-RU"/>
        </w:rPr>
        <w:t xml:space="preserve">Приложения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7</w:t>
      </w:r>
      <w:r>
        <w:rPr>
          <w:highlight w:val="white"/>
        </w:rPr>
        <w:t xml:space="preserve"> к Договору (в случае привлечения Субподрядчика, соответствующего критериям МСП). 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6" w:name="_Ref167977675"/>
      <w:r>
        <w:rPr>
          <w:highlight w:val="white"/>
        </w:rPr>
        <w:t xml:space="preserve">Цена Договора и порядок расчётов</w:t>
      </w:r>
      <w:bookmarkEnd w:id="16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17" w:name="_Ref167981076"/>
      <w:r>
        <w:rPr>
          <w:highlight w:val="white"/>
        </w:rPr>
        <w:t xml:space="preserve">Цена Договора в соответствии со Сводной сметой </w:t>
      </w:r>
      <w:r>
        <w:rPr>
          <w:highlight w:val="white"/>
        </w:rPr>
        <w:t xml:space="preserve">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_Ref167978557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является предельной  и составляет _______ (__________________) рублей ___ копеек, </w:t>
      </w:r>
      <w:r>
        <w:rPr>
          <w:highlight w:val="white"/>
        </w:rPr>
        <w:t xml:space="preserve">в том числе </w:t>
      </w:r>
      <w:r>
        <w:rPr>
          <w:highlight w:val="white"/>
        </w:rPr>
        <w:t xml:space="preserve">НДС </w:t>
      </w:r>
      <w:r>
        <w:rPr>
          <w:highlight w:val="white"/>
        </w:rPr>
        <w:t xml:space="preserve">20% </w:t>
      </w:r>
      <w:r>
        <w:rPr>
          <w:rStyle w:val="1076"/>
          <w:rFonts w:eastAsia="Arial"/>
          <w:color w:val="000000"/>
        </w:rPr>
        <w:t xml:space="preserve">в размере</w:t>
      </w:r>
      <w:r>
        <w:rPr>
          <w:highlight w:val="white"/>
        </w:rPr>
        <w:t xml:space="preserve"> _______ (__________________) рублей ___ копеек</w:t>
      </w:r>
      <w:r>
        <w:rPr>
          <w:highlight w:val="white"/>
        </w:rPr>
        <w:t xml:space="preserve">.</w:t>
      </w:r>
      <w:bookmarkEnd w:id="17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4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Локальные сметы являются неотъемлемой частью сводно – сметного расчета.  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Цена Договора включает в себя прибыль Подрядчика, а также все расходы и затраты Подрядчика на: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none"/>
        </w:rPr>
        <w:t xml:space="preserve">з</w:t>
      </w:r>
      <w:r>
        <w:rPr>
          <w:highlight w:val="white"/>
        </w:rPr>
        <w:t xml:space="preserve">аработную плату, накладные и командировочные расходы, перемещение и размещение персонала Подрядчика;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none"/>
        </w:rPr>
        <w:t xml:space="preserve">п</w:t>
      </w:r>
      <w:r>
        <w:rPr>
          <w:highlight w:val="white"/>
        </w:rPr>
        <w:t xml:space="preserve">одлежащие уплате налоги, сборы и пошлины (в том числе по таможенному оформлению материально-технических ресурсов, если применимо);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авторское вознаграждение;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  <w:shd w:val="clear" w:color="auto" w:fill="ffff00"/>
        </w:rPr>
      </w:pPr>
      <w:r>
        <w:rPr>
          <w:highlight w:val="white"/>
        </w:rPr>
        <w:t xml:space="preserve">все прочие затраты и расходы Подрядчика, связанные с выполнением Работ и исполнением иных обязательств по Договор</w:t>
      </w:r>
      <w:r>
        <w:rPr>
          <w:highlight w:val="white"/>
        </w:rPr>
        <w:t xml:space="preserve">у (за исключением случаев, когда законодательством Российской Федерации предусмотрено несение соответствующих расходов Заказчиком самостоятельно), а также все непредвиденные расходы, которые могут возникнуть у Подрядчика в течение срока действия Договора. 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21" w:name="_Ref361858588"/>
      <w:r>
        <w:rPr>
          <w:highlight w:val="white"/>
        </w:rPr>
        <w:t xml:space="preserve">Оплата по Договору осуществляется Заказчиком в следующем порядке:</w:t>
      </w:r>
      <w:bookmarkEnd w:id="21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22" w:name="_Ref167979745"/>
      <w:r/>
      <w:bookmarkStart w:id="23" w:name="_Ref361335057"/>
      <w:r/>
      <w:bookmarkStart w:id="24" w:name="_Ref373242755"/>
      <w:r>
        <w:rPr>
          <w:highlight w:val="white"/>
        </w:rPr>
        <w:t xml:space="preserve">Подрядчик не позднее, чем за 3 (три) рабочих дня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_Ref167979570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5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bookmarkEnd w:id="22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25" w:name="_Ref167979820"/>
      <w:r/>
      <w:bookmarkStart w:id="26" w:name="_Ref361834178"/>
      <w:r/>
      <w:bookmarkStart w:id="27" w:name="_Ref361335023"/>
      <w:r/>
      <w:bookmarkStart w:id="28" w:name="_Ref373242393"/>
      <w:r/>
      <w:bookmarkEnd w:id="23"/>
      <w:r/>
      <w:bookmarkEnd w:id="24"/>
      <w:r>
        <w:rPr>
          <w:highlight w:val="white"/>
        </w:rPr>
        <w:t xml:space="preserve">Авансовые платежи в счет стоимости каждого Этапа Работ в размер</w:t>
      </w:r>
      <w:r>
        <w:rPr>
          <w:highlight w:val="white"/>
        </w:rPr>
        <w:t xml:space="preserve">е 10 (десяти) процентов от стоимости соответствующего Этапа Работ (за исключением непредвиденных работ и затрат), без учета НДС, при этом НДС исчисляется дополнительно по ставке, установленной статьей 164 НК РФ на дату выплаты авансового платежа, выплачива</w:t>
      </w:r>
      <w:r>
        <w:rPr>
          <w:highlight w:val="white"/>
        </w:rPr>
        <w:t xml:space="preserve">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к Договору), и с учетом пунктов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_Ref167979745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3.5.1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,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_Ref167979756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3.7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bookmarkEnd w:id="25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Последующие платежи в размере разницы между стоимостью каждого Этапа Работ, определенной без учета НДС, при этом НДС исчисляется дополнительно по ставке, установленной статьей 164 НК РФ на дату подписания документов, указанных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и суммой авансового платежа, ранее уплаченного в соответствии с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_Ref167979820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3.5.2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выплачиваются </w:t>
      </w:r>
      <w:r>
        <w:t xml:space="preserve">в течение 45 (сорока пяти) календарных дней/ 7 (семи) рабочих дней</w:t>
      </w:r>
      <w:r>
        <w:rPr>
          <w:vertAlign w:val="superscript"/>
        </w:rPr>
        <w:t xml:space="preserve">17</w:t>
      </w:r>
      <w:r>
        <w:t xml:space="preserve"> с даты подписания </w:t>
      </w:r>
      <w:r>
        <w:rPr>
          <w:highlight w:val="white"/>
        </w:rPr>
        <w:t xml:space="preserve">Сторонами документов, указанных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на основании счета, выставленного Подрядчиком, и с учетом пункта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_Ref167979756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3.7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Заказчик вправе не выплачивать предварительную оплату (аванс), расторгнуть Договор в одностороннем порядке и предъявить требование о возмещении убытков в случае, если Подрядчик не предоставил обеспечения исполнения обязательств, предусмотренного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_Ref167979745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3.5.1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в установленный срок и при этом не приступил к исполнению обязательств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29" w:name="_Ref167979756"/>
      <w:r>
        <w:rPr>
          <w:highlight w:val="white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</w:t>
      </w:r>
      <w:r>
        <w:rPr>
          <w:highlight w:val="white"/>
        </w:rPr>
        <w:t xml:space="preserve">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</w:t>
      </w:r>
      <w:r>
        <w:rPr>
          <w:highlight w:val="white"/>
        </w:rPr>
        <w:t xml:space="preserve">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 (десяти) календарных дней с даты фактического получения счета Заказчиком.</w:t>
      </w:r>
      <w:bookmarkEnd w:id="29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Расчеты по Договору осуществляются в валюте Российской Федерац</w:t>
      </w:r>
      <w:r>
        <w:rPr>
          <w:highlight w:val="white"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73"/>
        <w:numPr>
          <w:ilvl w:val="0"/>
          <w:numId w:val="0"/>
        </w:numPr>
        <w:ind w:left="0" w:firstLine="720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аказчик вправе произвести сальдо взаимных обязательств сторон путем уменьшения сумм причитающихся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Подрядчику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платежей по Договору, а также по взаимосвязанным договорам (цепочке договоров), в рамках единого комплекса хозяйственных взаимоотношений сторон, 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правленных на исполнение Договора, на суммы задолженности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Подрядчика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ательств по Договору, стоимость работ по устранению  недостатков выполненных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Подрядчиком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работ.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За исключением случая, указанного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_Ref167979902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2.3.15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Непредвиденные работы и затраты</w:t>
      </w:r>
      <w:r>
        <w:rPr>
          <w:rStyle w:val="1058"/>
          <w:highlight w:val="white"/>
        </w:rPr>
        <w:footnoteReference w:id="2"/>
      </w:r>
      <w:r>
        <w:rPr>
          <w:highlight w:val="white"/>
        </w:rPr>
        <w:t xml:space="preserve"> оплачиваются за фактически выполненные работы. Объем работ, </w:t>
      </w:r>
      <w:r>
        <w:rPr>
          <w:highlight w:val="white"/>
        </w:rPr>
        <w:t xml:space="preserve">выполняемый Подрядчиком, должен быть предварительно согласован с Заказчиком и выполняться на основании утвержденных Заказчиком локальных смет, в рамках Лимита на непредвиденные работы и затраты, предусмотренного утвержденной Сводной сметой с приложениями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_Ref167978557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 Приемка выполненного объема работ производится одновременно с Работами по Договору при подписании Сторонами Актов сдачи-приемки выполненных работ, предусмотренных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 Оплата в размере 100 (ста) процентов от стоимости непредвиденных работ и затрат производится Заказчиком в </w:t>
      </w:r>
      <w:r>
        <w:t xml:space="preserve">45 (сорока пяти) календарных дней/ 7 (семи) рабочих дней </w:t>
      </w:r>
      <w:r>
        <w:rPr>
          <w:highlight w:val="white"/>
          <w:vertAlign w:val="superscript"/>
        </w:rPr>
        <w:footnoteReference w:id="3"/>
      </w:r>
      <w:r>
        <w:rPr>
          <w:highlight w:val="white"/>
        </w:rPr>
        <w:t xml:space="preserve">с даты подписания Акта сдачи-приемки выполненных работ на основании счета, выставленного Подрядчиком, и с учетом пункта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_Ref167979756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3.7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 Стоимость непредвиденных работ и затрат включается в общую </w:t>
      </w:r>
      <w:r>
        <w:rPr>
          <w:highlight w:val="white"/>
        </w:rPr>
        <w:t xml:space="preserve">сумму Акта сдачи-приемки выполненных работ, подписываемого Сторонами в соответствии с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Командировочные расходы включаются в стоимость Этапов Работ в соответствии с расчетом, прилагаемым к Сводной смете с приложениями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_Ref167978557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Договору). Размеры расходов, связанных со служебными командировками, определяются коллективным договором и / или локальным нормативным актом Подрядчика, но не выше нормативов возмещени</w:t>
      </w:r>
      <w:r>
        <w:rPr>
          <w:highlight w:val="white"/>
        </w:rPr>
        <w:t xml:space="preserve">я расходов, связанных со служебными командировками, установленных локальным нормативным актом Заказчика, который предоставляется Подрядчику по запросу. Оплата командировочных расходов производится Заказчиком в порядке, установленном Договором для оплаты ст</w:t>
      </w:r>
      <w:r>
        <w:rPr>
          <w:highlight w:val="white"/>
        </w:rPr>
        <w:t xml:space="preserve">оимости соответствующих Этапов Работ. Подрядчик обязан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0" w:name="_Ref361834251"/>
      <w:r/>
      <w:bookmarkEnd w:id="26"/>
      <w:r/>
      <w:bookmarkEnd w:id="27"/>
      <w:r/>
      <w:bookmarkEnd w:id="28"/>
      <w:r>
        <w:rPr>
          <w:highlight w:val="white"/>
        </w:rPr>
        <w:t xml:space="preserve">Индексация Цены Договора не допускается. </w:t>
      </w:r>
      <w:bookmarkEnd w:id="30"/>
      <w:r>
        <w:rPr>
          <w:highlight w:val="white"/>
        </w:rPr>
      </w:r>
      <w:r>
        <w:rPr>
          <w:highlight w:val="whit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none"/>
        </w:rPr>
        <w:t xml:space="preserve">Заказчик направляет Исполнителю уведомление о проведении сальдо взаимных обязательств Сторон по Договору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31" w:name="_Ref167977702"/>
      <w:r>
        <w:rPr>
          <w:rFonts w:eastAsia="Times New Roman"/>
          <w:highlight w:val="white"/>
          <w:lang w:eastAsia="ar-SA"/>
        </w:rPr>
        <w:t xml:space="preserve">Порядок сдачи-приёмки Работ</w:t>
      </w:r>
      <w:bookmarkEnd w:id="31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2" w:name="_Ref361336754"/>
      <w:r/>
      <w:bookmarkStart w:id="33" w:name="_Ref373242517"/>
      <w:r/>
      <w:bookmarkStart w:id="34" w:name="_Ref361335138"/>
      <w:r>
        <w:rPr>
          <w:highlight w:val="white"/>
        </w:rPr>
        <w:t xml:space="preserve">По завершении выполнения Работ по каждому Этапу Работ, указанному в</w:t>
      </w:r>
      <w:r>
        <w:rPr>
          <w:highlight w:val="white"/>
        </w:rPr>
        <w:t xml:space="preserve"> </w:t>
      </w:r>
      <w:r>
        <w:rPr>
          <w:highlight w:val="white"/>
        </w:rPr>
        <w:t xml:space="preserve">Календарном графике выполнения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Договору), Подрядчик в</w:t>
      </w:r>
      <w:r>
        <w:rPr>
          <w:highlight w:val="white"/>
        </w:rPr>
        <w:t xml:space="preserve"> </w:t>
      </w:r>
      <w:r>
        <w:rPr>
          <w:highlight w:val="white"/>
        </w:rPr>
        <w:t xml:space="preserve">течение 5 (пяти) рабочих дней представляет Заказчику подписанный со своей стороны в 2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(двух) экземплярах Акт сдачи-приемки выполненных работ по форме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_Ref167978837 \h  \* MERGEFORMAT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Приложения № 6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Договору с приложением результата Ра</w:t>
      </w:r>
      <w:r>
        <w:rPr>
          <w:highlight w:val="white"/>
        </w:rPr>
        <w:t xml:space="preserve">бот по соответствующему Этапу Работ. Требования к отчётным документам (состав, количество, форма, носитель и т.д.), подлежащим передаче Подрядчиком Заказчику в составе результата Работ по соответствующему Этапу Работ, устанавливается Техническим заданием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Договору).</w:t>
      </w:r>
      <w:bookmarkEnd w:id="32"/>
      <w:r/>
      <w:bookmarkEnd w:id="33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5" w:name="_Ref361336865"/>
      <w:r/>
      <w:bookmarkStart w:id="36" w:name="_Ref167980114"/>
      <w:r/>
      <w:bookmarkEnd w:id="34"/>
      <w:r>
        <w:rPr>
          <w:highlight w:val="white"/>
        </w:rPr>
        <w:t xml:space="preserve">По завершении выполнения Работ по последнему Этапу Работ Подрядчик дополнительно к документам, указанным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предоставляет Заказчику документы, подтверждающие регистрацию исключительных прав Заказчика на все созданные / полученные в результате выполнения Работ по Договору результаты интеллектуальной деятельности</w:t>
      </w:r>
      <w:bookmarkEnd w:id="35"/>
      <w:r>
        <w:rPr>
          <w:highlight w:val="white"/>
        </w:rPr>
        <w:t xml:space="preserve">.</w:t>
      </w:r>
      <w:bookmarkEnd w:id="36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7" w:name="_Ref167980167"/>
      <w:r>
        <w:rPr>
          <w:highlight w:val="white"/>
        </w:rPr>
        <w:t xml:space="preserve">В течение 15 (пятнадцати) рабочих дней с даты получения полного комплекта документов, указанных в пунктах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 \* MERGEFORMAT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_Ref167980114 \r \h  \* MERGEFORMAT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Заказчик подписывает и передаёт Подрядчику 1 (один) экземпляр Акта сдачи-приемки </w:t>
      </w:r>
      <w:r>
        <w:rPr>
          <w:highlight w:val="white"/>
        </w:rPr>
        <w:t xml:space="preserve">выполненных работ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 и / или несоответствия результата Работ (Этапа Работ), а также срок на их устранение.</w:t>
      </w:r>
      <w:bookmarkEnd w:id="37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38" w:name="_Ref167980178"/>
      <w:r>
        <w:rPr>
          <w:highlight w:val="white"/>
        </w:rPr>
        <w:t xml:space="preserve">Устранение указанных недостатков и / или несоответствий, выявленных Заказчиком, осуществляется Подряд</w:t>
      </w:r>
      <w:r>
        <w:rPr>
          <w:highlight w:val="white"/>
        </w:rPr>
        <w:t xml:space="preserve">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(Этапа Работ) и не исключает ответственности Подрядчика за его нарушение.</w:t>
      </w:r>
      <w:bookmarkEnd w:id="38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 \* MERGEFORMAT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,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_Ref167980167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,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_Ref167980178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bookmarkStart w:id="39" w:name="_Ref361337525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  <w:shd w:val="clear" w:color="auto" w:fill="ffff00"/>
        </w:rPr>
      </w:pPr>
      <w:r>
        <w:rPr>
          <w:highlight w:val="white"/>
        </w:rPr>
        <w:t xml:space="preserve">Если Подрядчик не устранит недостатки, несоответствия Работ (Этапа Работ) в</w:t>
      </w:r>
      <w:r>
        <w:rPr>
          <w:highlight w:val="white"/>
        </w:rPr>
        <w:t xml:space="preserve"> </w:t>
      </w:r>
      <w:r>
        <w:rPr>
          <w:highlight w:val="white"/>
        </w:rPr>
        <w:t xml:space="preserve">срок, установленный Заказчиком в соответствии с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_Ref167980178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Заказч</w:t>
      </w:r>
      <w:r>
        <w:rPr>
          <w:highlight w:val="white"/>
        </w:rPr>
        <w:t xml:space="preserve">ик вправе собственными силами и (или) силами третьих лиц выполнить работы по устранению недостатков, выявленных в ходе приемки результата Работ, с отнесением на Подрядчика соответствующих расходов. Подрядчик обязан возместить указанные расходы в течение 10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(десяти) рабочих дней с даты получения соответствующего письменного требования Заказчика.</w:t>
      </w:r>
      <w:bookmarkEnd w:id="39"/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0" w:name="_Ref167979520"/>
      <w:r>
        <w:rPr>
          <w:highlight w:val="white"/>
        </w:rPr>
        <w:t xml:space="preserve">Риск случайной невозможности исполнения Договора несет Подрядчик.</w:t>
      </w:r>
      <w:bookmarkEnd w:id="40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обнаружения Подрядчиком однозначной невозможности получ</w:t>
      </w:r>
      <w:r>
        <w:rPr>
          <w:highlight w:val="white"/>
        </w:rPr>
        <w:t xml:space="preserve">ить ожидаемый результат НИР и / или нецелесообразности продолжения ОКР и ОТР по Договору Подрядчик обязан незамедлительно, не позднее 1 (одного) рабочего дня с момента обнаружения, направить в адрес Заказчика Уведомление об отрицательном результате НИОКР.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обязан приостановить выполнение Работ по Договору с момента направления Уведомления об отрицательном результате НИОКР Заказчику.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Договор считается прекращенным (расторгнутым) вследствие невозможности исполнения в случае, если по истечении 10 (десяти) рабочих дней с момента получения Заказчиком об отрицательном результате НИОКР он не направит письменных возражений другой Стороне.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наличии возражений Заказчика относительно невозможности получить ожидаемые результаты или нецелесообразности продолжения Работ по Договору Стороны обязаны совместно рассмотреть вопрос о целесообразности дальнейшего исполнения Договора. В случае, е</w:t>
      </w:r>
      <w:r>
        <w:rPr>
          <w:highlight w:val="white"/>
        </w:rPr>
        <w:t xml:space="preserve">сли Стороны не пришли к совместному решению,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– обе Стороны поровну.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 результатам рассмотрения вопроса о целесообразности дальнейшего исполнения Договора Стороны вправе внести изменения в Техническое задание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Договору), либо принять решение о прекращении выполнения Работ по Договору. Решение Сторон о прекращении (расторжении) Договора оформляется соглашением о расторжении (прекращении) Договора.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1" w:name="_Ref167980476"/>
      <w:r>
        <w:rPr>
          <w:highlight w:val="white"/>
        </w:rPr>
        <w:t xml:space="preserve">В случае обнаружения отрицательного результата НИОКР вследствие обстоятельств, возникших не по вине Подрядчика, оплата выполненных Работ осуществляется в следующем порядке:</w:t>
      </w:r>
      <w:bookmarkEnd w:id="41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выявлении невозможности достижения результата НИР Заказчик обязуется оплатить Подрядчику стоимость Работ, выполненных до получения отрицательного результата НИОКР, но не свыше соответствующей части цены Работ, указанной в Договоре;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выявлении невозможности или нецелесообразности продолжения ОКР и ОТР, Заказчик обязуется компенсировать Подрядчику понесенные затраты.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Досрочное исполнение Подрядчиком обязательств по Договору возможно только по предварительному письменному согласию Заказчика.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обязан представить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</w:t>
      </w:r>
      <w:r>
        <w:rPr>
          <w:highlight w:val="white"/>
          <w:lang w:eastAsia="ru-RU"/>
        </w:rPr>
        <w:t xml:space="preserve"> </w:t>
      </w:r>
      <w:r>
        <w:rPr>
          <w:highlight w:val="white"/>
        </w:rPr>
        <w:t xml:space="preserve">счета-фактуры в течение 3 (трех) рабочих дней с даты получения соответствующего письменного требования Заказчика. В случае непредставления Подрядчиком в течение 5 (пяти) календарных дней с даты получения авансового платежа счета-фактуры, подт</w:t>
      </w:r>
      <w:r>
        <w:rPr>
          <w:highlight w:val="white"/>
        </w:rPr>
        <w:t xml:space="preserve">верждающего право Подрядчика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Право собственности, риск случайной гибели или повреждения результата Работ переходит к Заказчику с момента подписания Сторонами соответствующего Акта сдачи-приемки выполненных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_Ref167978837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5</w:t>
      </w:r>
      <w:r>
        <w:rPr>
          <w:highlight w:val="white"/>
        </w:rPr>
        <w:t xml:space="preserve"> к Договору), указанного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_Ref361336754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4.1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Договора, по соответствующему Этапу Работ</w:t>
      </w:r>
      <w:r>
        <w:rPr>
          <w:i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42" w:name="_Ref167979570"/>
      <w:r>
        <w:rPr>
          <w:rFonts w:eastAsia="Times New Roman"/>
          <w:highlight w:val="white"/>
          <w:lang w:eastAsia="ar-SA"/>
        </w:rPr>
        <w:t xml:space="preserve">Банковские гарантии</w:t>
      </w:r>
      <w:bookmarkEnd w:id="42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  <w:lang w:eastAsia="ru-RU"/>
        </w:rPr>
        <w:t xml:space="preserve">Банковская гарантия, предоставляемая Подрядчиком Заказчику по Договору, должна соответствовать следующим требованиям</w:t>
      </w:r>
      <w:r>
        <w:rPr>
          <w:color w:val="000000"/>
          <w:highlight w:val="white"/>
          <w:lang w:eastAsia="ru-RU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/>
      <w:bookmarkStart w:id="43" w:name="_Ref167980343"/>
      <w:r>
        <w:rPr>
          <w:color w:val="000000"/>
          <w:highlight w:val="white"/>
          <w:lang w:eastAsia="ru-RU"/>
        </w:rPr>
        <w:t xml:space="preserve">Банковская гарантия должна быть безотзывной и безусловной (гарантия по первому требованию).</w:t>
      </w:r>
      <w:bookmarkEnd w:id="43"/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Бенефициар по Банковской гарантии – Заказчик, принципал – Подрядчик.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Сумма Банковской гарантии должна быть выражена в валюте расчетов по Договору.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Сумма банковской гарантии возврата авансового платежа – не менее 100 (ста) процентов от суммы уплачиваемого по Договору аванса (в совокупной сумме с учетом ранее выплаченных и неотработанных авансовых платежей).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Срок окон</w:t>
      </w:r>
      <w:r>
        <w:rPr>
          <w:highlight w:val="white"/>
          <w:lang w:eastAsia="ru-RU"/>
        </w:rPr>
        <w:t xml:space="preserve">чания банковской гарантии - не ранее 70 (семидесяти) календарных дней после наступления даты, в которую заканчивается срок исполнения обязательств по этапу Договора / Договору в целом, предусмотренной Договором. Банковская гарантия должна предусматривать, </w:t>
      </w:r>
      <w:r>
        <w:rPr>
          <w:highlight w:val="white"/>
          <w:lang w:eastAsia="ru-RU"/>
        </w:rPr>
        <w:t xml:space="preserve">что для истребования суммы обеспечения Заказчик направляет Банку-Гаранту только письменное требование о предъявлении суммы обеспечения к оплате, как полностью, так и частично, с указанием на существо допущенных Подрядчиком нарушений, в том числе в случаях: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отказа Подрядчика от исполнения обязательств по Договору, в том числе одностороннего отказа от Договора;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отказа Подрядчика от возврата неотработанного аванса при досрочном прекращении Договора / признании Договора недействительным;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нарушения Подрядчиком сроков выполнения Работ, установленных Календарным графиком выполнения Работ (</w:t>
      </w:r>
      <w:r>
        <w:rPr>
          <w:color w:val="0000ff"/>
          <w:highlight w:val="white"/>
          <w:lang w:eastAsia="ru-RU"/>
        </w:rPr>
        <w:fldChar w:fldCharType="begin"/>
      </w:r>
      <w:r>
        <w:rPr>
          <w:color w:val="0000ff"/>
          <w:highlight w:val="white"/>
          <w:lang w:eastAsia="ru-RU"/>
        </w:rPr>
        <w:instrText xml:space="preserve"> REF _Ref167977976 \h  \* MERGEFORMAT </w:instrText>
      </w:r>
      <w:r>
        <w:rPr>
          <w:color w:val="0000ff"/>
          <w:highlight w:val="white"/>
          <w:lang w:eastAsia="ru-RU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  <w:lang w:eastAsia="ru-RU"/>
        </w:rPr>
        <w:fldChar w:fldCharType="end"/>
      </w:r>
      <w:r>
        <w:rPr>
          <w:color w:val="000000"/>
          <w:highlight w:val="white"/>
          <w:lang w:eastAsia="ru-RU"/>
        </w:rPr>
        <w:t xml:space="preserve"> к Договору) более чем на 60 (шестьдесят) календарных дней;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утраты Подрядчиком специальных разрешений (в том числе отзыв, прекращение (приостановление) действие допусков, разрешений и / или лицензий, предоставляющих Подрядчику возможность надлежащего исполнения обязательств по Договору;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00"/>
          <w:highlight w:val="white"/>
        </w:rPr>
        <w:t xml:space="preserve">прекращение членства в СРО, основанной на членстве лиц, осуществляющих выполняющих инженерные изыскания / подготовку проектной документации, предоставляющих Подрядчику право на производство Работ по Договору</w:t>
      </w:r>
      <w:r>
        <w:rPr>
          <w:color w:val="000000"/>
          <w:highlight w:val="white"/>
          <w:lang w:eastAsia="ru-RU"/>
        </w:rPr>
        <w:t xml:space="preserve">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введения арбитражным судом процедуры несостоятельности (банкротства) в отношении Подрядчика;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установления в ходе исполнения Договора фактов несоответствия Подрядчика установленным </w:t>
      </w:r>
      <w:r>
        <w:rPr>
          <w:color w:val="000000"/>
          <w:highlight w:val="white"/>
          <w:lang w:eastAsia="ru-RU"/>
        </w:rPr>
        <w:t xml:space="preserve">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</w:t>
      </w:r>
      <w:r>
        <w:rPr>
          <w:color w:val="0000ff"/>
          <w:highlight w:val="white"/>
          <w:lang w:eastAsia="ru-RU"/>
        </w:rPr>
        <w:fldChar w:fldCharType="begin"/>
      </w:r>
      <w:r>
        <w:rPr>
          <w:color w:val="0000ff"/>
          <w:highlight w:val="white"/>
          <w:lang w:eastAsia="ru-RU"/>
        </w:rPr>
        <w:instrText xml:space="preserve"> REF _Ref167980306 \r \h  \* MERGEFORMAT </w:instrText>
      </w:r>
      <w:r>
        <w:rPr>
          <w:color w:val="0000ff"/>
          <w:highlight w:val="white"/>
          <w:lang w:eastAsia="ru-RU"/>
        </w:rPr>
        <w:fldChar w:fldCharType="separate"/>
      </w:r>
      <w:r>
        <w:rPr>
          <w:color w:val="0000ff"/>
          <w:highlight w:val="white"/>
          <w:lang w:eastAsia="ru-RU"/>
        </w:rPr>
        <w:t xml:space="preserve">13</w:t>
      </w:r>
      <w:r>
        <w:rPr>
          <w:color w:val="0000ff"/>
          <w:highlight w:val="white"/>
          <w:lang w:eastAsia="ru-RU"/>
        </w:rPr>
        <w:fldChar w:fldCharType="end"/>
      </w:r>
      <w:r>
        <w:rPr>
          <w:color w:val="000000"/>
          <w:highlight w:val="white"/>
          <w:lang w:eastAsia="ru-RU"/>
        </w:rPr>
        <w:t xml:space="preserve"> Договора, и имеющих существенное значение для его заключения и исполнения.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признания Договора недействительным по причинам отсутствия необходимых корпоративных одобрений у Подрядчика;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3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не предоставления Подрядчиком в срок не позднее чем за 30 (тридцать) календарных дней до даты истечения срока действия Банковской гарантии новой Банковск</w:t>
      </w:r>
      <w:r>
        <w:rPr>
          <w:color w:val="000000"/>
          <w:highlight w:val="white"/>
          <w:lang w:eastAsia="ru-RU"/>
        </w:rPr>
        <w:t xml:space="preserve">ой гарантии или изменения к действующей гарантии в части увеличения срока ее действия на новый период,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  <w:lang w:eastAsia="ru-RU"/>
        </w:rPr>
        <w:t xml:space="preserve">Вместе с требованием о предъявлении суммы обеспечения к оплате Заказчик направляет Банку-Гаранту Банковской гарантии (копию / оригинал).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Банковской гарантией возв</w:t>
      </w:r>
      <w:r>
        <w:rPr>
          <w:highlight w:val="white"/>
          <w:lang w:eastAsia="ru-RU"/>
        </w:rPr>
        <w:t xml:space="preserve">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Заказчика, заверенного банком, и подтверждающего факт осуществления Заказчиком авансового платежа;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Платеж по Банковской гарантии осуществляется Банком-Гарантом в течение 10 (десяти) рабочих дней после обращения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</w:t>
      </w:r>
      <w:r>
        <w:rPr>
          <w:highlight w:val="white"/>
        </w:rPr>
        <w:t xml:space="preserve">обязательств по Договору (соответствующего Этапа Работ) при условии подтверждения их выполнения.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Внесение изменений и дополнений в Договор в период срока действия Банковской гарантии не освобождает Банк-Гарант от обязательств перед Заказчиком по Банковской гарантии.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Принадлежащее Бенефициару по Гарантии право требования к банку - Гаранту может быть передано новому бенефициару - компании, входящей в Группу </w:t>
      </w:r>
      <w:r>
        <w:rPr>
          <w:highlight w:val="white"/>
          <w:lang w:eastAsia="ru-RU"/>
        </w:rPr>
        <w:t xml:space="preserve">РусГидро</w:t>
      </w:r>
      <w:r>
        <w:rPr>
          <w:highlight w:val="white"/>
          <w:lang w:eastAsia="ru-RU"/>
        </w:rPr>
        <w:t xml:space="preserve">, с последующим письменным уведомлением Бенефициаром банка - Гаранта о смене Бенефициара по Гарантии.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4" w:name="_Ref167980360"/>
      <w:r>
        <w:rPr>
          <w:highlight w:val="white"/>
          <w:lang w:eastAsia="ru-RU"/>
        </w:rPr>
        <w:t xml:space="preserve">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органа, компетентного разрешать споры из Банковской гарантии.</w:t>
      </w:r>
      <w:bookmarkEnd w:id="44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ru-RU"/>
        </w:rPr>
        <w:t xml:space="preserve">Банковская гарантия не должна содержать условий или требований, противоречащих требованиям, указанным в пунктах </w:t>
      </w:r>
      <w:r>
        <w:rPr>
          <w:color w:val="0000ff"/>
          <w:highlight w:val="white"/>
          <w:lang w:eastAsia="ru-RU"/>
        </w:rPr>
        <w:fldChar w:fldCharType="begin"/>
      </w:r>
      <w:r>
        <w:rPr>
          <w:color w:val="0000ff"/>
          <w:highlight w:val="white"/>
          <w:lang w:eastAsia="ru-RU"/>
        </w:rPr>
        <w:instrText xml:space="preserve"> REF _Ref167980343 \r \h  \* MERGEFORMAT </w:instrText>
      </w:r>
      <w:r>
        <w:rPr>
          <w:color w:val="0000ff"/>
          <w:highlight w:val="white"/>
          <w:lang w:eastAsia="ru-RU"/>
        </w:rPr>
        <w:fldChar w:fldCharType="separate"/>
      </w:r>
      <w:r>
        <w:rPr>
          <w:color w:val="0000ff"/>
          <w:highlight w:val="white"/>
          <w:lang w:eastAsia="ru-RU"/>
        </w:rPr>
        <w:t xml:space="preserve">5.1.1</w:t>
      </w:r>
      <w:r>
        <w:rPr>
          <w:color w:val="0000ff"/>
          <w:highlight w:val="white"/>
          <w:lang w:eastAsia="ru-RU"/>
        </w:rPr>
        <w:fldChar w:fldCharType="end"/>
      </w:r>
      <w:r>
        <w:rPr>
          <w:highlight w:val="white"/>
          <w:lang w:eastAsia="ru-RU"/>
        </w:rPr>
        <w:t xml:space="preserve"> </w:t>
      </w:r>
      <w:r>
        <w:rPr>
          <w:color w:val="000000"/>
          <w:highlight w:val="white"/>
          <w:lang w:eastAsia="ru-RU"/>
        </w:rPr>
        <w:t xml:space="preserve">–</w:t>
      </w:r>
      <w:r>
        <w:rPr>
          <w:highlight w:val="white"/>
          <w:lang w:eastAsia="ru-RU"/>
        </w:rPr>
        <w:t xml:space="preserve"> </w:t>
      </w:r>
      <w:r>
        <w:rPr>
          <w:color w:val="0000ff"/>
          <w:highlight w:val="white"/>
          <w:lang w:eastAsia="ru-RU"/>
        </w:rPr>
        <w:fldChar w:fldCharType="begin"/>
      </w:r>
      <w:r>
        <w:rPr>
          <w:color w:val="0000ff"/>
          <w:highlight w:val="white"/>
          <w:lang w:eastAsia="ru-RU"/>
        </w:rPr>
        <w:instrText xml:space="preserve"> REF _Ref167980360 \r \h  \* MERGEFORMAT </w:instrText>
      </w:r>
      <w:r>
        <w:rPr>
          <w:color w:val="0000ff"/>
          <w:highlight w:val="white"/>
          <w:lang w:eastAsia="ru-RU"/>
        </w:rPr>
        <w:fldChar w:fldCharType="separate"/>
      </w:r>
      <w:r>
        <w:rPr>
          <w:color w:val="0000ff"/>
          <w:highlight w:val="white"/>
          <w:lang w:eastAsia="ru-RU"/>
        </w:rPr>
        <w:t xml:space="preserve">5.1.9</w:t>
      </w:r>
      <w:r>
        <w:rPr>
          <w:color w:val="0000ff"/>
          <w:highlight w:val="white"/>
          <w:lang w:eastAsia="ru-RU"/>
        </w:rPr>
        <w:fldChar w:fldCharType="end"/>
      </w:r>
      <w:r>
        <w:rPr>
          <w:highlight w:val="white"/>
          <w:lang w:eastAsia="ru-RU"/>
        </w:rPr>
        <w:t xml:space="preserve"> Договора, или делающих такие требования неисполнимыми.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Банк, выдавший Банковскую гарантию, должен соответствовать критериям, указанным в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_Ref167978882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Приложении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6</w:t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к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Банковская гарантия возвращается Банку-Гаранту или Подрядчику после прекращения ее действия в течение 10 (десяти) рабочих дней с даты получения Заказчиком соответствующего письменного уведомления.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увеличения Цены Договора или продления срока выполнения Подрядчиком обязательств, возникших из Договора или в связи с ним, Банковская гарантия должна быть заменена на новую или в нее должны быть внесены изменения, оформленные отдельным документом.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случаях: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отзыва лицензии Банка-Гаранта по решению Центрального банка Российской Федерации либо наступления иных обстоятельств, в результате которых Банк-Гарант утрачивает соответствие требованиям, установленным Договором, или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наступления иных обстоятельств до срока окончания действия Банковской гарантии, в связи с которыми Банковская гарантия теряет свою силу или предъявление требований по Банковской гарантии не представляется возможным,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обязан предоставить Заказчику новую Банковскую гарантию другого Банка-Гаранта, согласованного с Заказчиком, соответствующу</w:t>
      </w:r>
      <w:r>
        <w:rPr>
          <w:highlight w:val="white"/>
        </w:rPr>
        <w:t xml:space="preserve">ю требованиям, установленным Договором, не позднее 10 (десяти) календарных дней с момента, когда ему стало известно либо должно было стать известно об указанных обстоятельствах, либо с момента обращения Заказчика с требованием о замене Банковской гарантии.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платежа, причитающегося Подрядчику, до полного зачета неотработанного аванса.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Во всех случаях, предусмотренных Договором, Подрядчик вправе предоставить Заказчику в</w:t>
      </w:r>
      <w:r>
        <w:rPr>
          <w:highlight w:val="white"/>
        </w:rPr>
        <w:t xml:space="preserve">место новой Банковской гарантии изменения к ранее выданной Банковской гарантии, приводящие ее в соответствие с требованиями Договора. Любое изменение, внесенное Банком-Гарантом в условия Банковской гарантии, должно быть письменно согласовано с Заказчиком.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Положения пункта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_Ref167979745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3.5.1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 применяются, если совокупный размер авансовых платежей, уплаченных и подлежащих уплате по Договору в соответствии с выставленными счетами Подрядчика составляет 5 000 000 (Пять миллионов) рублей и более без учета НДС. 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Ответственность Сторон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</w:t>
      </w:r>
      <w:r>
        <w:rPr>
          <w:highlight w:val="white"/>
        </w:rPr>
        <w:t xml:space="preserve">Ф</w:t>
      </w:r>
      <w:r>
        <w:rPr>
          <w:highlight w:val="white"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Заказчик не несет ответственность за ненадлежащее исполнение обязательств по в</w:t>
      </w:r>
      <w:r>
        <w:rPr>
          <w:highlight w:val="white"/>
        </w:rPr>
        <w:t xml:space="preserve">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В случае нарушения Заказчиком сроков оплаты, установленных разделом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_Ref167977675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 (за исключением срока оплаты авансовых платежей), Подрядчик имеет право требовать уплаты Зака</w:t>
      </w:r>
      <w:r>
        <w:rPr>
          <w:highlight w:val="white"/>
        </w:rPr>
        <w:t xml:space="preserve">зчиком 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В случае нарушения Подрядчиком обязательств по выполнению Работ, в том числе сроков выполнения Работ, установленных Календарным графиком выполнения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Договору), а также в случае несвоевременного устранения выявленных недостатков результатов Работ, Заказчик вправе потребовать уплаты Подрядчиком: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Неустойки в размере 0,1 (ноль целых и одна десятая) процента от цены этапа работ за каждый день просрочки выполнения работ.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Неустойки в размере 0,1 (ноль целых и одна десятая) процента от цены Договора по Договору за каждый день просрочки – в случае несвоевременного устранения недостатков, влияющих на использования результата работ в целом по Договору и / или этапа Договора.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Неустойк</w:t>
      </w:r>
      <w:r>
        <w:rPr>
          <w:highlight w:val="white"/>
        </w:rPr>
        <w:t xml:space="preserve">и в размере 0,1 (ноль целых и одна десятая) процента от стоимости этапа работ за каждый день просрочки – в случае несвоевременного устранения недостатков, не влияющих на возможность использования результата работ в целом по Договору и / или этапа договора.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На сумму подлежащего возврату аванса начисляется штрафная неустойка в размере 0,1 (ноль целых и одна десятая) процента с даты, установленной для возврата аванса.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/>
      <w:bookmarkStart w:id="45" w:name="_Ref361334690"/>
      <w:r>
        <w:rPr>
          <w:highlight w:val="white"/>
        </w:rPr>
        <w:t xml:space="preserve">В случае нарушения Подрядчиком или привлеченными им Субподрядчиками требований пропускного и </w:t>
      </w:r>
      <w:r>
        <w:rPr>
          <w:highlight w:val="white"/>
        </w:rPr>
        <w:t xml:space="preserve">внутриобъектового</w:t>
      </w:r>
      <w:r>
        <w:rPr>
          <w:highlight w:val="white"/>
        </w:rPr>
        <w:t xml:space="preserve"> режима, требований охраны 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_Ref167978929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Приложением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9</w:t>
      </w:r>
      <w:r>
        <w:rPr>
          <w:highlight w:val="white"/>
        </w:rPr>
        <w:t xml:space="preserve"> к Договору. </w:t>
      </w:r>
      <w:bookmarkEnd w:id="45"/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</w:t>
      </w:r>
      <w:r>
        <w:rPr>
          <w:highlight w:val="white"/>
        </w:rPr>
        <w:t xml:space="preserve">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</w:t>
      </w:r>
      <w:r>
        <w:rPr>
          <w:highlight w:val="white"/>
        </w:rPr>
        <w:t xml:space="preserve">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_Ref167980476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4.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11</w:t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Договора, Заказчик также имеет право требовать от Подрядчика уплаты штрафа в размере 50 000 (пятидесяти тысяч) рублей за каждый случай нарушения.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За не предоставление либо несвоевременное предоставление / переоформление. Подрядчиком банковских гарантий, предусмотренных Договором, в порядке и сроки, установленные разделом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_Ref167979570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5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Заказчик вправе требовать уплаты Подрядчиком </w:t>
      </w:r>
      <w:r>
        <w:rPr>
          <w:highlight w:val="white"/>
        </w:rPr>
        <w:t xml:space="preserve">неустойки в размере 0,03 (ноль целях и три сотых) процента от Цены Договора за каждый день просрочки.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Подрядчик несет ответственность перед Заказчиком за причин</w:t>
      </w:r>
      <w:r>
        <w:rPr>
          <w:highlight w:val="white"/>
        </w:rPr>
        <w:t xml:space="preserve">енные убытки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Предусмотренная Договором неустойка за неисполнение (ненадлежащее исполнение) Подрядчиком обязательств является штрафной. Убытки подлежат возмещению в полной сумме сверх неустойки.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Учитывая, что для Заказчика надлежащее и своевременное выполнение Подрядчико</w:t>
      </w:r>
      <w:r>
        <w:rPr>
          <w:highlight w:val="white"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</w:t>
      </w:r>
      <w:r>
        <w:rPr>
          <w:highlight w:val="white"/>
        </w:rPr>
        <w:t xml:space="preserve">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если какие-либо недостатки результатов Работ, не установленные Заказчиком при их приемке, появятся в ходе </w:t>
      </w:r>
      <w:r>
        <w:rPr>
          <w:color w:val="000000"/>
          <w:highlight w:val="white"/>
        </w:rPr>
        <w:t xml:space="preserve">использования Заказчиком результатов Работ, Подрядчик обязуется компенсировать Заказчику любые причиненные в этой связи убытки и принять все меры для устранения недостатков результата Работ, выявленных в ходе их использования, своими силами и за свой счет.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Исключительные права и патенты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</w:t>
      </w:r>
      <w:r>
        <w:rPr>
          <w:highlight w:val="white"/>
        </w:rPr>
        <w:t xml:space="preserve">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 на результаты интеллектуальной деятельности или средства индивидуализации, которым</w:t>
      </w:r>
      <w:r>
        <w:rPr>
          <w:highlight w:val="white"/>
        </w:rPr>
        <w:t xml:space="preserve"> предоставляется правовая охрана, в том числе авторских и смежных с ними прав, патентных прав, прав на секрет производства. Подрядчик обязан оградить Заказчика от возможных исков, заявлений, требований и обращений третьих лиц, связанных с таким нарушением.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при условии согласования с Заказчиком в порядке, установленном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_Ref167980541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2.3.20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и получения соответствующих разрешений (лицензии) этих лиц.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случае, если Заказчику будут предъявлены требования, связанные с нарушением </w:t>
      </w:r>
      <w:r>
        <w:rPr>
          <w:highlight w:val="white"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в рамках выполнения каждого Этапа Работ согласно Календарному графику выполнения работ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обязан проводить патентные исследования и доводить до Заказчика результат проведенных патентных исследований в </w:t>
      </w:r>
      <w:r>
        <w:rPr>
          <w:highlight w:val="white"/>
        </w:rPr>
        <w:t xml:space="preserve">Документации (в форме отчета о патентоспособности результатов Работ). Порядок проведения патентных исследований и оформления отчета о патентоспособности результатов Работ осуществляется в соответствии с ГОСТ Р 15.011-96 «</w:t>
      </w:r>
      <w:r>
        <w:rPr>
          <w:highlight w:val="white"/>
          <w:lang w:eastAsia="ru-RU"/>
        </w:rPr>
        <w:t xml:space="preserve">Система разработки и постановки продукции на производство. Патентные исследования. Содержание и порядок проведения», введенным </w:t>
      </w:r>
      <w:r>
        <w:rPr>
          <w:highlight w:val="white"/>
        </w:rPr>
        <w:t xml:space="preserve">в действие Постановлением Госстандарта России от 30.01.1996 № 40.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Созданные в соответствии с условиями Договора изобрет</w:t>
      </w:r>
      <w:r>
        <w:rPr>
          <w:highlight w:val="white"/>
        </w:rPr>
        <w:t xml:space="preserve">ение, полезная модель и / или промышленный образец должны соответствовать требованию о патентной чистоте и быть способными к патентной охране на территории Российской Федерации, а также на территории зарубежных государств, указанных в Техническом задании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 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Исключительное право на результаты интеллектуальной деятельности, созданные Подрядчико</w:t>
      </w:r>
      <w:r>
        <w:rPr>
          <w:highlight w:val="white"/>
        </w:rPr>
        <w:t xml:space="preserve">м в процессе исполнения Договора, а также право на получение патента на созданные Подрядчиком изобретение, полезную модель и / или промышленный образец на территории Российской Федерации и территории зарубежных государств, указанных в Техническом задании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Договору), возникают непосредственно у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появления в рамках исполнения Договора или в составе результата Работ патентоспособного резу</w:t>
      </w:r>
      <w:r>
        <w:rPr>
          <w:highlight w:val="white"/>
        </w:rPr>
        <w:t xml:space="preserve">льтата интеллектуальной деятельности, Подрядчик обязуется сообщить Заказчику о данном обстоятельстве не позднее 10 (десяти) календарных дней с даты такого обнаружения. Подрядчик, после признания Заказчиком фактов создания в составе результата Работ патенто</w:t>
      </w:r>
      <w:r>
        <w:rPr>
          <w:highlight w:val="white"/>
        </w:rPr>
        <w:t xml:space="preserve">способных результатов интеллектуальной деятельности, обязан осуществить подачу от имени Заказчика патентных заявок в Федеральную службу по интеллектуальной собственности Российской Федерации, а также осуществить регистрацию таких патентов на имя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если Техническим заданием (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к Договору) установлено требование о </w:t>
      </w:r>
      <w:r>
        <w:rPr>
          <w:highlight w:val="white"/>
        </w:rPr>
        <w:t xml:space="preserve">патентовании созданного в рамках Договора изобретения, полезной модели и / или промышленного образца на территории зарубежных государств, Подрядчик обязан осуществить подачу от имени Заказчика патентных заявок в зарубежные национальные и региональные патен</w:t>
      </w:r>
      <w:r>
        <w:rPr>
          <w:highlight w:val="white"/>
        </w:rPr>
        <w:t xml:space="preserve">тные ведомства, включая заявки, регулируемые Договором о патентной кооперации (РСТ), Европейской и Евразийской Патентными Конвенциями и иными международными соглашениями Российской Федерации, а также осуществить регистрацию таких патентов на имя Заказчика.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</w:t>
      </w:r>
      <w:r>
        <w:rPr>
          <w:highlight w:val="white"/>
        </w:rPr>
        <w:t xml:space="preserve">не вправе использовать полученные в результате исполнения Договора результаты интеллектуальной деятельности для собственных нужд.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Конфиденциальность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highlight w:val="white"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лицам, на момент заключения Договора, в рамках, проводимых Заказчиком закупочных процедур.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Информация может включать в себя, в том числе, но не ограничиваясь: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финансовую (бухгалтерскую) отчетность;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учетные регистры бухгалтерского учета;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бизнес-планы;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6" w:name="_Ref361337849"/>
      <w:r>
        <w:rPr>
          <w:highlight w:val="white"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 (расторжения) или исполнения, в том числе:</w:t>
      </w:r>
      <w:bookmarkEnd w:id="46"/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разглашать, не обсуждать содержание, </w:t>
      </w:r>
      <w:r>
        <w:rPr>
          <w:highlight w:val="white"/>
        </w:rPr>
        <w:t xml:space="preserve">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_Ref361337832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8.6.7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highlight w:val="white"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Использовать Информацию исключительно для целей, для которых она была предоставлена.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случае возникновения угро</w:t>
      </w:r>
      <w:r>
        <w:rPr>
          <w:highlight w:val="white"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highlight w:val="white"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7" w:name="_Ref361337832"/>
      <w:r>
        <w:rPr>
          <w:highlight w:val="white"/>
        </w:rPr>
        <w:t xml:space="preserve">Р</w:t>
      </w:r>
      <w:r>
        <w:rPr>
          <w:highlight w:val="white"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собственные.</w:t>
      </w:r>
      <w:bookmarkEnd w:id="47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разглашать третьим лицам факты передачи или получения Информации.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48" w:name="_Ref361337863"/>
      <w:r>
        <w:rPr>
          <w:highlight w:val="white"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48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Разрешение споров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/>
      <w:bookmarkStart w:id="49" w:name="_Ref167980666"/>
      <w:r>
        <w:rPr>
          <w:color w:val="000000"/>
          <w:highlight w:val="white"/>
        </w:rPr>
        <w:t xml:space="preserve">Все споры, разногласия и требования, возникающие между Сторонами из Договора или в связи с ним, в том числе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bookmarkEnd w:id="49"/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Споры, указанные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_Ref167980666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9.1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Договора, котор</w:t>
      </w:r>
      <w:r>
        <w:rPr>
          <w:color w:val="000000"/>
          <w:highlight w:val="white"/>
        </w:rPr>
        <w:t xml:space="preserve">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Федерации, за исключением споров из Банковской гарантии, подсудность которых предусмотрена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_Ref167980360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5.1.9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Сторонами применяется</w:t>
      </w:r>
      <w:r>
        <w:rPr>
          <w:color w:val="000000"/>
          <w:highlight w:val="white"/>
        </w:rPr>
        <w:t xml:space="preserve">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 порядке, предусмотренном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_Ref167980722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15.8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 </w:t>
      </w:r>
      <w:r>
        <w:rPr>
          <w:color w:val="000000"/>
          <w:highlight w:val="white"/>
        </w:rPr>
        <w:t xml:space="preserve">Договора.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Антикоррупционная оговорка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 / или предста</w:t>
      </w:r>
      <w:r>
        <w:rPr>
          <w:color w:val="000000"/>
          <w:highlight w:val="white"/>
        </w:rPr>
        <w:t xml:space="preserve">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 / или представителям другой Сто</w:t>
      </w:r>
      <w:r>
        <w:rPr>
          <w:color w:val="000000"/>
          <w:highlight w:val="white"/>
        </w:rPr>
        <w:t xml:space="preserve">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</w:t>
      </w:r>
      <w:r>
        <w:rPr>
          <w:color w:val="000000"/>
          <w:highlight w:val="white"/>
        </w:rPr>
        <w:t xml:space="preserve">емые Применимым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color w:val="000000"/>
          <w:highlight w:val="white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</w:t>
      </w:r>
      <w:r>
        <w:rPr>
          <w:color w:val="000000"/>
          <w:highlight w:val="white"/>
        </w:rPr>
        <w:t xml:space="preserve">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color w:val="000000"/>
          <w:highlight w:val="white"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</w:t>
      </w:r>
      <w:r>
        <w:rPr>
          <w:color w:val="000000"/>
          <w:highlight w:val="white"/>
        </w:rPr>
        <w:t xml:space="preserve">б итогах рассмотрения уведомления о нарушении, другая Сторона имеет право расторгнуть Договор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Каналы связи Линия доверия Группы </w:t>
      </w:r>
      <w:r>
        <w:rPr>
          <w:color w:val="000000"/>
          <w:highlight w:val="white"/>
        </w:rPr>
        <w:t xml:space="preserve">РусГидро</w:t>
      </w:r>
      <w:r>
        <w:rPr>
          <w:color w:val="000000"/>
          <w:highlight w:val="white"/>
        </w:rPr>
        <w:t xml:space="preserve">: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Электронная почта: ld@rushydro.ru.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Обстоятельства непреодолимой силы (форс-мажор)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0" w:name="_Ref167979379"/>
      <w:r>
        <w:rPr>
          <w:highlight w:val="white"/>
        </w:rPr>
        <w:t xml:space="preserve">Стороны освобождаются от ответственности за неис</w:t>
      </w:r>
      <w:r>
        <w:rPr>
          <w:highlight w:val="white"/>
        </w:rPr>
        <w:t xml:space="preserve">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</w:t>
      </w:r>
      <w:r>
        <w:rPr>
          <w:highlight w:val="white"/>
        </w:rPr>
        <w:t xml:space="preserve">двидеть, ни 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</w:t>
      </w:r>
      <w:r>
        <w:rPr>
          <w:highlight w:val="white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bookmarkEnd w:id="50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highlight w:val="white"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Надлежащим (достаточным) доказательством наличия / возникновения и про</w:t>
      </w:r>
      <w:r>
        <w:rPr>
          <w:highlight w:val="white"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Отсутствие уведомления или </w:t>
      </w:r>
      <w:r>
        <w:rPr>
          <w:highlight w:val="white"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</w:t>
      </w:r>
      <w:r>
        <w:rPr>
          <w:highlight w:val="white"/>
        </w:rPr>
        <w:t xml:space="preserve">обстоя</w:t>
      </w:r>
      <w:r>
        <w:rPr>
          <w:highlight w:val="white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highlight w:val="white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 этом любая из Сторон вправе отказаться от исполнения Договора </w:t>
      </w:r>
      <w:r>
        <w:rPr>
          <w:highlight w:val="white"/>
        </w:rPr>
        <w:br/>
        <w:t xml:space="preserve">в одностороннем внесудебном порядке.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Особые положения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1" w:name="_Ref167980815"/>
      <w:r/>
      <w:bookmarkStart w:id="52" w:name="_Ref361337900"/>
      <w:r>
        <w:rPr>
          <w:highlight w:val="white"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bookmarkEnd w:id="51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00"/>
          <w:highlight w:val="white"/>
        </w:rPr>
        <w:t xml:space="preserve">имеющие признаки недобросовестности, определенные постановлением Пленума Высшего </w:t>
      </w:r>
      <w:r>
        <w:rPr>
          <w:highlight w:val="white"/>
        </w:rPr>
        <w:t xml:space="preserve">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4" w:tooltip="consultantplus://offline/ref=94D5CE8889791A29DE57299515463A9D6134D8237B999C803E6F853513x2A2P" w:history="1">
        <w:r>
          <w:rPr>
            <w:highlight w:val="white"/>
          </w:rPr>
          <w:t xml:space="preserve">№ 18162/09</w:t>
        </w:r>
      </w:hyperlink>
      <w:r>
        <w:rPr>
          <w:highlight w:val="white"/>
        </w:rPr>
        <w:t xml:space="preserve"> и от 25.05.2010 </w:t>
      </w:r>
      <w:hyperlink r:id="rId15" w:tooltip="consultantplus://offline/ref=94D5CE8889791A29DE57299515463A9D6135D2287D929C803E6F853513x2A2P" w:history="1">
        <w:r>
          <w:rPr>
            <w:highlight w:val="white"/>
          </w:rPr>
          <w:t xml:space="preserve">№ 15658/09</w:t>
        </w:r>
      </w:hyperlink>
      <w:r>
        <w:rPr>
          <w:highlight w:val="white"/>
        </w:rPr>
        <w:t xml:space="preserve">, согласно которым при оценке необоснованной налоговой выг</w:t>
      </w:r>
      <w:r>
        <w:rPr>
          <w:highlight w:val="white"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соответствующие </w:t>
      </w:r>
      <w:hyperlink r:id="rId16" w:tooltip="consultantplus://offline/ref=79440D5123ABA6A25F43346AB59DBAAC7032C8E1556DA64FAED62E167F76889C2B7C475C32EFC59BJ8rDH" w:history="1">
        <w:r>
          <w:rPr>
            <w:highlight w:val="white"/>
          </w:rPr>
          <w:t xml:space="preserve">Критери</w:t>
        </w:r>
      </w:hyperlink>
      <w:r>
        <w:rPr>
          <w:highlight w:val="white"/>
        </w:rPr>
        <w:t xml:space="preserve">ям самостоятельной оценки рисков для налогоплател</w:t>
      </w:r>
      <w:r>
        <w:rPr>
          <w:color w:val="000000"/>
          <w:highlight w:val="white"/>
        </w:rPr>
        <w:t xml:space="preserve">ьщиков</w:t>
      </w:r>
      <w:r>
        <w:rPr>
          <w:highlight w:val="white"/>
        </w:rPr>
        <w:t xml:space="preserve">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52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3" w:name="_Ref361337921"/>
      <w:r>
        <w:rPr>
          <w:highlight w:val="white"/>
        </w:rPr>
        <w:t xml:space="preserve">Подрядчик обязуется незамедлительно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_Ref167980815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а также обеспечить прекращение участия таких организаций в исполнении Договора.</w:t>
      </w:r>
      <w:bookmarkEnd w:id="53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4" w:name="_Ref361337948"/>
      <w:r>
        <w:rPr>
          <w:highlight w:val="white"/>
        </w:rPr>
        <w:t xml:space="preserve">В случае нарушения Подрядчиком обязательств, установленных пунктами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_Ref167980815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_Ref361337921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highlight w:val="white"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highlight w:val="white"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54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5" w:name="_Ref361337980"/>
      <w:r>
        <w:rPr>
          <w:highlight w:val="white"/>
        </w:rPr>
        <w:t xml:space="preserve">Подрядчик обяза</w:t>
      </w:r>
      <w:r>
        <w:rPr>
          <w:highlight w:val="white"/>
        </w:rPr>
        <w:t xml:space="preserve">н уплатить Заказчику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_Ref167980815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_Ref361337921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12.2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Договора.</w:t>
      </w:r>
      <w:bookmarkEnd w:id="55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6" w:name="_Ref373243071"/>
      <w:r>
        <w:rPr>
          <w:highlight w:val="white"/>
        </w:rPr>
        <w:t xml:space="preserve">Штраф, предусмотренный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_Ref361337980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12.4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 </w:t>
      </w:r>
      <w:r>
        <w:rPr>
          <w:highlight w:val="white"/>
        </w:rPr>
        <w:t xml:space="preserve">Договора, оплачивается Подрядчиком в течение 10 (дес</w:t>
      </w:r>
      <w:r>
        <w:rPr>
          <w:highlight w:val="white"/>
        </w:rPr>
        <w:t xml:space="preserve">яти) рабочих дней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_Ref361337948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</w:t>
      </w:r>
      <w:bookmarkEnd w:id="56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/>
      <w:bookmarkStart w:id="57" w:name="_Ref361337992"/>
      <w:r>
        <w:rPr>
          <w:highlight w:val="white"/>
        </w:rPr>
        <w:t xml:space="preserve"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таких платежей, до уплаты Подрядчиком штрафа, предусмотренного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_Ref361337980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Договора. При </w:t>
      </w:r>
      <w:r>
        <w:rPr>
          <w:highlight w:val="white"/>
        </w:rPr>
        <w:t xml:space="preserve">этом, Заказчик не будет считаться просрочившим и / или нарушившим свои обязательства по Договору.</w:t>
      </w:r>
      <w:bookmarkEnd w:id="57"/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Независимо от других положений Договора, положения пунктов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_Ref361337980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_Ref373243071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12.5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Договора продолжают действовать в течение 4 (четырех) лет после его прекращения (расторжения) или исполнения.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58" w:name="_Ref167980306"/>
      <w:r>
        <w:rPr>
          <w:rFonts w:eastAsia="Times New Roman"/>
          <w:highlight w:val="white"/>
          <w:lang w:eastAsia="ar-SA"/>
        </w:rPr>
        <w:t xml:space="preserve">Заверения Сторон</w:t>
      </w:r>
      <w:bookmarkEnd w:id="58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Каждая из Сторон заявляет и подтверждает другой Стороне, что: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00"/>
          <w:highlight w:val="white"/>
        </w:rPr>
        <w:t xml:space="preserve">она </w:t>
      </w:r>
      <w:r>
        <w:rPr>
          <w:highlight w:val="white"/>
        </w:rPr>
        <w:t xml:space="preserve">является юридическим лицом, надлежащим образом учреждённым и правомерно осуществляющим свою деятельность в соответствии с законодательством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она получила все корпоративные одо</w:t>
      </w:r>
      <w:r>
        <w:rPr>
          <w:highlight w:val="white"/>
        </w:rP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она р</w:t>
      </w:r>
      <w:r>
        <w:rPr>
          <w:color w:val="000000"/>
          <w:highlight w:val="white"/>
        </w:rPr>
        <w:t xml:space="preserve">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Подрядчик заявляет и заверяет Заказчика в том, что на момент заключения Договора: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Учредителем / учредителями Подрядчика являются лица, не являющиеся массовыми учредителем / учредителями;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Руководителем Подрядчика является лицо, не являющееся массовым руководителем;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highlight w:val="white"/>
        </w:rP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</w:t>
      </w:r>
      <w:r>
        <w:rPr>
          <w:color w:val="000000"/>
          <w:highlight w:val="white"/>
        </w:rPr>
        <w:t xml:space="preserve">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Договора или в связи с ним;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rPr>
          <w:color w:val="000000"/>
          <w:highlight w:val="white"/>
        </w:rP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Подрядчик тщательно изучил всю информацию, связанную с Догов</w:t>
      </w:r>
      <w:r>
        <w:rPr>
          <w:color w:val="000000"/>
          <w:highlight w:val="white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если Подрядчик при заключении Договора предоставил Заказчику недостоверные заверения о любом из указанных в</w:t>
      </w:r>
      <w:r>
        <w:rPr>
          <w:color w:val="000000"/>
          <w:highlight w:val="white"/>
        </w:rPr>
        <w:t xml:space="preserve"> настоящем разделе Договора обстоятельств, имеющих существенное значение для заключения и исполнения Договора, Подрядчик обязан по письменному требованию Заказчика уплатить последнему штраф в размере 5 (пять) процентов от Цены Договора, указанной в пункте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_Ref167981076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3.1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rPr>
          <w:color w:val="000000"/>
          <w:highlight w:val="white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59" w:name="_Ref167979352"/>
      <w:r>
        <w:rPr>
          <w:rFonts w:eastAsia="Times New Roman"/>
          <w:highlight w:val="white"/>
          <w:lang w:eastAsia="ar-SA"/>
        </w:rPr>
        <w:t xml:space="preserve">Прекращение (расторжение) Договора</w:t>
      </w:r>
      <w:bookmarkEnd w:id="59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_Ref167980722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15.8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/>
      <w:bookmarkStart w:id="60" w:name="_Ref167981187"/>
      <w:r>
        <w:rPr>
          <w:color w:val="000000"/>
          <w:highlight w:val="white"/>
        </w:rPr>
        <w:t xml:space="preserve">Заказчик вправе в любое время до сдачи ему Результатов Работ в одностороннем внесудебном порядке отказаться от Договора полностью или в части, уплатив Подрядчику часть установленной Цены</w:t>
      </w:r>
      <w:r>
        <w:rPr>
          <w:color w:val="000000"/>
          <w:highlight w:val="white"/>
        </w:rPr>
        <w:t xml:space="preserve"> Договора, пропорциональную части Работ, выполненных до получения Подрядчиком уведомления Заказчика об отказе от Договора (исполнения Договора). Возмещение убытков Подрядчика, вызванных отказом от Договора (исполнения Договора), Заказчиком не производится.</w:t>
      </w:r>
      <w:bookmarkEnd w:id="60"/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существенного нарушения Договора Подрядчиком</w:t>
      </w:r>
      <w:r>
        <w:rPr>
          <w:color w:val="000000"/>
          <w:highlight w:val="white"/>
        </w:rPr>
        <w:t xml:space="preserve">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 Заказчик, одновременно с уведомлением об отказе от Договора (исполнения</w:t>
      </w:r>
      <w:r>
        <w:rPr>
          <w:color w:val="000000"/>
          <w:highlight w:val="white"/>
        </w:rPr>
        <w:t xml:space="preserve"> Договора),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/>
      <w:bookmarkStart w:id="61" w:name="_Ref167981201"/>
      <w:r>
        <w:rPr>
          <w:color w:val="000000"/>
          <w:highlight w:val="white"/>
        </w:rPr>
        <w:t xml:space="preserve">Стороны установили, что существенным нарушением Договора Подрядчиком является:</w:t>
      </w:r>
      <w:bookmarkEnd w:id="61"/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Договором, более чем на 60 (шестьдесят) календарных дней по причинам, не зависящим от Заказчика;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несоблюдение Подрядчиком требований к качеству Работ и / или используемых при выполнении Работ Оборудования и </w:t>
      </w:r>
      <w:r>
        <w:rPr>
          <w:color w:val="000000"/>
          <w:highlight w:val="white"/>
        </w:rPr>
        <w:t xml:space="preserve">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принятие актов государственных органов или организаций, лишающих Подрядчика в установленном порядке права на производство Работ по Договору;</w:t>
      </w:r>
      <w:r>
        <w:rPr>
          <w:highlight w:val="white"/>
          <w:vertAlign w:val="superscript"/>
        </w:rPr>
        <w:footnoteReference w:id="4"/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привлечение к выполнению Работ по Договору третьих лиц (Субподрядчиков) с нарушением требований, установленных пунктом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_Ref167981138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2.4.2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нарушение более чем на 30 (тридцать) календарных дней сроков предоставления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2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установление в ходе исполнения Договора фактов несоответствия Подрядчика установленным </w:t>
      </w:r>
      <w:r>
        <w:rPr>
          <w:color w:val="000000"/>
          <w:highlight w:val="white"/>
        </w:rPr>
        <w:t xml:space="preserve">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_Ref167980306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13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Договора, и имеющих существенное значение для его заключения и исполнения.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В случае отказа Заказчика от Договора в случаях, предусмотренных пунктами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_Ref167981187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14.2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</w:t>
      </w:r>
      <w:r>
        <w:rPr>
          <w:highlight w:val="white"/>
        </w:rPr>
        <w:t xml:space="preserve">– </w:t>
      </w: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_Ref167981201 \r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14.4</w:t>
      </w:r>
      <w:r>
        <w:rPr>
          <w:color w:val="0000ff"/>
          <w:highlight w:val="white"/>
        </w:rPr>
        <w:fldChar w:fldCharType="end"/>
      </w:r>
      <w:r>
        <w:rPr>
          <w:color w:val="000000"/>
          <w:highlight w:val="white"/>
        </w:rPr>
        <w:t xml:space="preserve">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 даты прекращения (расторжения) Договора Подрядчик обязан прекратить производство Работ и передать Заказчику результат Работ, техническую и иную полученную документацию.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При прекращении (расторжении) Договора по основаниям, указанным в настоящем разделе Дог</w:t>
      </w:r>
      <w:r>
        <w:rPr>
          <w:color w:val="000000"/>
          <w:highlight w:val="white"/>
        </w:rPr>
        <w:t xml:space="preserve">овора, все обязательства Сторон по Договору считаются прекратившимися, за исключением обязательств по незавершенным расчетам, а также обязательств Подрядчика по возмещению неустойки (пени), штрафов и убытков в случаях и размерах, предусмотренных Договором.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Заключительные положения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Договор вступает в силу с даты его подписания Сторонами и действует по «____» __________ 20___г., а в части не исполненных обязательств – до полного их исполнения Сторонами.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Сторон, за исключением случаев изменения реквизитов Сторон, предусмотренных пунктом 15</w:t>
      </w:r>
      <w:r>
        <w:rPr>
          <w:highlight w:val="white"/>
        </w:rPr>
        <w:t xml:space="preserve">.6 Договора.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Обмен информацией между Сторонами по любым вопросам, связанным с исполнением Договором, включая уведомления и иные сообщения, осуществляется только в письменной форме в порядке, предусмотренном пунктом 15.7 Договора.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Стороны обязуются уведомлять друг друга об изменении адреса и / или реквизитов, указанных в разделе 17 Договора, не позднее 3 (трех) рабочих дней после такого изменения в порядке, установленном пунктом 15.7 Договора.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Письма, уведомления и / или сообщения направляются Стороне-получателю по адресу ее места нахождения, указанному в разделе 17 Договора, или в ранее полученном уведомлении Стороны об изменении адреса, одним из следующих способов, при этом документ будет счита</w:t>
      </w:r>
      <w:r>
        <w:rPr>
          <w:highlight w:val="white"/>
        </w:rPr>
        <w:t xml:space="preserve">ться полученным: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Заказным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</w:t>
      </w:r>
      <w:r>
        <w:rPr>
          <w:highlight w:val="white"/>
        </w:rPr>
        <w:t xml:space="preserve">о указанному адресу;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получении;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15.7.1 – 15.7.2 Договора. 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 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</w:t>
      </w:r>
      <w:r>
        <w:rPr>
          <w:highlight w:val="white"/>
        </w:rPr>
        <w:t xml:space="preserve">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</w:t>
      </w:r>
      <w:r>
        <w:rPr>
          <w:highlight w:val="white"/>
        </w:rPr>
        <w:t xml:space="preserve">//www.diadoc.ru/).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В случае использования Исполнителем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</w:t>
      </w:r>
      <w:r>
        <w:rPr>
          <w:highlight w:val="white"/>
        </w:rPr>
        <w:t xml:space="preserve">нного документооборота Сторон.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 Во избежание сомнений, кроме случаев, когда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</w:t>
      </w:r>
      <w:r>
        <w:rPr>
          <w:highlight w:val="white"/>
        </w:rPr>
        <w:t xml:space="preserve">возможности реализовать это право в будущем.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 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 Во всем остальном, что не урегулировано Договором, Стороны руководствуются законодательством Российской Федерации.</w:t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</w:pPr>
      <w:r>
        <w:rPr>
          <w:highlight w:val="white"/>
        </w:rPr>
        <w:t xml:space="preserve"> Договор составлен в 2 (двух) оригинальных экземплярах, имеющих равную юридическую силу, по 1 (одному) для каждой из Сторон.</w:t>
      </w: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Список приложений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_Ref167977892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1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– Техническое задание;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_Ref167977976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2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– Календарный график выполнения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_Ref167978557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3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– Сводная смета с приложениями;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_Ref167978149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4</w:t>
      </w:r>
      <w:r>
        <w:rPr>
          <w:color w:val="0000ff"/>
          <w:highlight w:val="white"/>
        </w:rPr>
        <w:fldChar w:fldCharType="end"/>
      </w:r>
      <w:r>
        <w:rPr>
          <w:highlight w:val="white"/>
        </w:rPr>
        <w:t xml:space="preserve"> – Форма Акта сдачи-приемки документации;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_Ref167978837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5</w:t>
      </w:r>
      <w:r>
        <w:rPr>
          <w:highlight w:val="white"/>
        </w:rPr>
        <w:t xml:space="preserve"> – Форма Акта сдачи-приемки выполненных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_Ref167978882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6</w:t>
      </w:r>
      <w:r>
        <w:rPr>
          <w:highlight w:val="white"/>
        </w:rPr>
        <w:t xml:space="preserve"> – Критерии отбора Банков-гарантов;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_Ref167978398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  <w:lang w:eastAsia="ru-RU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7</w:t>
      </w:r>
      <w:r>
        <w:rPr>
          <w:highlight w:val="white"/>
        </w:rPr>
        <w:t xml:space="preserve"> – Форма справки о заключенных договорах Подрядчика по договору с Субподрядчиками, являющимися субъектами малого и среднего предпринимательства;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_Ref167979111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8</w:t>
      </w:r>
      <w:r>
        <w:rPr>
          <w:highlight w:val="white"/>
        </w:rPr>
        <w:t xml:space="preserve"> – Форма Акта сдачи-приемки опытных образцов;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37"/>
        </w:numPr>
        <w:shd w:val="clear" w:color="ffffff" w:themeColor="background1" w:fill="ffffff" w:themeFill="background1"/>
        <w:rPr>
          <w:highlight w:val="white"/>
        </w:rPr>
      </w:pPr>
      <w:r>
        <w:rPr>
          <w:color w:val="0000ff"/>
          <w:highlight w:val="white"/>
        </w:rPr>
        <w:fldChar w:fldCharType="begin"/>
      </w:r>
      <w:r>
        <w:rPr>
          <w:color w:val="0000ff"/>
          <w:highlight w:val="white"/>
        </w:rPr>
        <w:instrText xml:space="preserve"> REF _Ref167978929 \h </w:instrText>
      </w:r>
      <w:r>
        <w:rPr>
          <w:color w:val="0000ff"/>
          <w:highlight w:val="white"/>
        </w:rPr>
        <w:fldChar w:fldCharType="separate"/>
      </w:r>
      <w:r>
        <w:rPr>
          <w:color w:val="0000ff"/>
          <w:highlight w:val="white"/>
        </w:rPr>
        <w:t xml:space="preserve">Приложение № </w:t>
      </w:r>
      <w:r>
        <w:rPr>
          <w:color w:val="0000ff"/>
          <w:highlight w:val="white"/>
        </w:rPr>
        <w:fldChar w:fldCharType="end"/>
      </w:r>
      <w:r>
        <w:rPr>
          <w:color w:val="0000ff"/>
          <w:highlight w:val="white"/>
        </w:rPr>
        <w:t xml:space="preserve">9</w:t>
      </w:r>
      <w:r>
        <w:rPr>
          <w:highlight w:val="white"/>
        </w:rPr>
        <w:t xml:space="preserve"> – Размер ответственности Подрядчика за нарушения пропускного и </w:t>
      </w:r>
      <w:r>
        <w:rPr>
          <w:highlight w:val="white"/>
        </w:rPr>
        <w:t xml:space="preserve">внутриобъектового</w:t>
      </w:r>
      <w:r>
        <w:rPr>
          <w:highlight w:val="white"/>
        </w:rPr>
        <w:t xml:space="preserve"> режима, требований охраны труда, пожарной и промышленной безопасности.</w:t>
      </w:r>
      <w:r>
        <w:rPr>
          <w:highlight w:val="white"/>
        </w:rPr>
      </w:r>
      <w:r>
        <w:rPr>
          <w:highlight w:val="white"/>
        </w:rPr>
      </w:r>
    </w:p>
    <w:p>
      <w:pPr>
        <w:ind w:firstLine="0"/>
        <w:jc w:val="left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numPr>
          <w:ilvl w:val="0"/>
          <w:numId w:val="37"/>
        </w:numPr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66" w:name="_Ref167981299"/>
      <w:r>
        <w:rPr>
          <w:rFonts w:eastAsia="Times New Roman"/>
          <w:highlight w:val="white"/>
          <w:lang w:eastAsia="ar-SA"/>
        </w:rPr>
        <w:t xml:space="preserve">Адреса и платежные </w:t>
      </w:r>
      <w:r>
        <w:rPr>
          <w:highlight w:val="white"/>
        </w:rPr>
        <w:t xml:space="preserve">реквизиты</w:t>
      </w:r>
      <w:r>
        <w:rPr>
          <w:rFonts w:eastAsia="Times New Roman"/>
          <w:highlight w:val="white"/>
          <w:lang w:eastAsia="ar-SA"/>
        </w:rPr>
        <w:t xml:space="preserve"> Сторон</w:t>
      </w:r>
      <w:bookmarkEnd w:id="66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tbl>
      <w:tblPr>
        <w:tblW w:w="13772" w:type="dxa"/>
        <w:tblInd w:w="108" w:type="dxa"/>
        <w:tblBorders>
          <w:insideH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954"/>
        <w:gridCol w:w="3969"/>
        <w:gridCol w:w="5497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bottom w:val="none" w:color="000000" w:sz="4" w:space="0"/>
            </w:tcBorders>
            <w:tcW w:w="3351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  <w:lang w:eastAsia="ar-SA"/>
              </w:rPr>
              <w:t xml:space="preserve">ЗАКАЗЧИК: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bottom w:val="none" w:color="000000" w:sz="4" w:space="0"/>
            </w:tcBorders>
            <w:tcW w:w="10420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  <w:lang w:eastAsia="ar-SA"/>
              </w:rPr>
              <w:t xml:space="preserve">Подрядчик: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>
          <w:gridAfter w:val="1"/>
        </w:trPr>
        <w:tc>
          <w:tcPr>
            <w:gridSpan w:val="2"/>
            <w:shd w:val="clear" w:color="auto" w:fill="bfbfbf"/>
            <w:tcW w:w="4305" w:type="dxa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АО «ДГК»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Место нахождения: 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Российская Федерация, г. Хабаровск 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Адрес: 680000, Хабаровский край, 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г. Хабаровск, ул. Фрунзе, д. 49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Адрес для корреспонденции: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680015, г. Хабаровск,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 ул. Узловая 15а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ОГРН 1051401746769, 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ИНН 1434031363 / КПП 997650001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Р/с 40702810270000008818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в Дальневосточном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Банке Сбербанка РФ (ПАО), г. Хабаровска,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highlight w:val="white"/>
              </w:rPr>
              <w:t xml:space="preserve">к/с 30101810600000000608</w:t>
            </w:r>
            <w:r>
              <w:rPr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БИК 040813608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bfbfbf"/>
            <w:tcW w:w="3969" w:type="dxa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</w:pPr>
            <w:r/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(наименование юридического лица)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Место нахождения: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/>
            <w:r/>
          </w:p>
          <w:p>
            <w:pPr>
              <w:ind w:firstLine="0"/>
              <w:shd w:val="clear" w:color="ffffff" w:themeColor="background1" w:fill="ffffff" w:themeFill="background1"/>
            </w:pPr>
            <w:r/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Почтовый адрес: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ОГРН 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ИНН ____________ / КПП___________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(номер расчетного счета)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(наименование банка, в котором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открыт расчетный счет)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(номер корреспондентского счета банка)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(БИК банка)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(номер телефона)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_________________________________</w:t>
            </w:r>
            <w:r/>
          </w:p>
          <w:p>
            <w:pPr>
              <w:ind w:firstLine="0"/>
              <w:shd w:val="clear" w:color="ffffff" w:themeColor="background1" w:fill="ffffff" w:themeFill="background1"/>
            </w:pPr>
            <w:r>
              <w:rPr>
                <w:lang w:eastAsia="ar-SA"/>
              </w:rPr>
              <w:t xml:space="preserve">(номер факса)</w:t>
            </w:r>
            <w:r/>
          </w:p>
          <w:p>
            <w:pPr>
              <w:ind w:firstLine="567"/>
              <w:shd w:val="clear" w:color="ffffff" w:themeColor="background1" w:fill="ffffff" w:themeFill="background1"/>
            </w:pPr>
            <w:r/>
            <w:r/>
          </w:p>
          <w:p>
            <w:pPr>
              <w:shd w:val="clear" w:color="ffffff" w:themeColor="background1" w:fill="ffffff" w:themeFill="background1"/>
            </w:pPr>
            <w:r/>
            <w:r/>
          </w:p>
          <w:p>
            <w:pPr>
              <w:jc w:val="left"/>
              <w:shd w:val="clear" w:color="ffffff" w:themeColor="background1" w:fill="ffffff" w:themeFill="background1"/>
              <w:tabs>
                <w:tab w:val="left" w:pos="1364" w:leader="none"/>
              </w:tabs>
            </w:pPr>
            <w:r>
              <w:tab/>
            </w:r>
            <w:r/>
          </w:p>
          <w:p>
            <w:pPr>
              <w:jc w:val="left"/>
              <w:shd w:val="clear" w:color="ffffff" w:themeColor="background1" w:fill="ffffff" w:themeFill="background1"/>
              <w:tabs>
                <w:tab w:val="left" w:pos="1634" w:leader="none"/>
              </w:tabs>
            </w:pPr>
            <w:r>
              <w:tab/>
            </w:r>
            <w:r/>
          </w:p>
        </w:tc>
      </w:tr>
    </w:tbl>
    <w:p>
      <w:pPr>
        <w:ind w:left="142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ar-SA"/>
        </w:rPr>
        <w:t xml:space="preserve">   ______________/________________                 __________________/_______________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szCs w:val="24"/>
          <w:highlight w:val="white"/>
          <w:lang w:eastAsia="ar-SA"/>
        </w:rPr>
        <w:br w:type="page" w:clear="all"/>
      </w:r>
      <w:bookmarkStart w:id="67" w:name="_Ref167977892"/>
      <w:r>
        <w:rPr>
          <w:rFonts w:eastAsia="Times New Roman"/>
          <w:highlight w:val="white"/>
          <w:lang w:eastAsia="ar-SA"/>
        </w:rPr>
        <w:t xml:space="preserve">Приложение № 1</w:t>
      </w:r>
      <w:bookmarkEnd w:id="67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  <w:lang w:eastAsia="ar-SA"/>
        </w:rPr>
        <w:t xml:space="preserve"> 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jc w:val="right"/>
        <w:shd w:val="clear" w:color="ffffff" w:themeColor="background1" w:fill="ffffff" w:themeFill="background1"/>
        <w:rPr>
          <w:highlight w:val="white"/>
        </w:rPr>
      </w:pPr>
      <w:r>
        <w:rPr>
          <w:sz w:val="22"/>
          <w:highlight w:val="white"/>
        </w:rPr>
        <w:t xml:space="preserve">от «____» ________ 20 _ г. №_______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ar-SA"/>
        </w:rPr>
        <w:t xml:space="preserve">ТЕХНИЧЕСКОЕ ЗАДАНИЕ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О</w:t>
      </w:r>
      <w:r>
        <w:rPr>
          <w:highlight w:val="white"/>
        </w:rPr>
        <w:t xml:space="preserve">КПД2 72.19.29.190. Выполнение работ 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системе(O_505-ТЭЦ Сов.Гавань-13на), г.</w:t>
      </w:r>
      <w:r>
        <w:rPr>
          <w:highlight w:val="white"/>
        </w:rPr>
        <w:t xml:space="preserve"> Советская Гавань.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tbl>
      <w:tblPr>
        <w:tblW w:w="10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7583"/>
      </w:tblGrid>
      <w:tr>
        <w:tblPrEx/>
        <w:trPr>
          <w:jc w:val="center"/>
          <w:trHeight w:val="709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  <w:lang w:eastAsia="ar-SA"/>
              </w:rPr>
              <w:t xml:space="preserve">1. Основание для проведения НИОКР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shd w:val="clear" w:color="auto" w:fill="auto"/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r>
              <w:t xml:space="preserve">В</w:t>
            </w:r>
            <w:r>
              <w:t xml:space="preserve"> соответствие с требованиями нормативной документации режим эксплуатации теплосетевого оборудования должен обеспечить работу тепловых сетей без повреждений и снижения экономичности, вызванных коррозией внутренних поверхностей сетевого оборудования, а также</w:t>
            </w:r>
            <w:r>
              <w:t xml:space="preserve"> образованием накипи и отложений на теплопередающих поверхностях, шлама в оборудовании и трубопроводах тепловых сетей как в отопительный период, так и в период отсутствия теплоснабжения при отсутствии ГВС.</w:t>
            </w:r>
            <w:r/>
          </w:p>
          <w:p>
            <w:r>
              <w:t xml:space="preserve">С</w:t>
            </w:r>
            <w:r>
              <w:t xml:space="preserve">огласно СП 124.13330.2012, правил технической эксплуатации электрических станций и сетей Российской Федерации, правил технической эксплуатации тепловых энергоустановок должна проводиться консервация внутренних поверхностей теплосетевого оборудования и сете</w:t>
            </w:r>
            <w:r>
              <w:t xml:space="preserve">й</w:t>
            </w:r>
            <w:r>
              <w:t xml:space="preserve">. Консервация тепловых энергоустановок в целях предотвращения коррозии металла проводится как при режимных остановах (вывод в резерв на определенный и неопределенный сроки, вывод в текущий и капитальный ремонт, аварийный останов), так и при остановах в про</w:t>
            </w:r>
            <w:r>
              <w:t xml:space="preserve">должительный резерв или ремонт (реконструкцию) на срок не менее шести месяцев. </w:t>
            </w:r>
            <w:r/>
          </w:p>
          <w:p>
            <w:r>
              <w:t xml:space="preserve">П</w:t>
            </w:r>
            <w:r>
              <w:t xml:space="preserve">ри отсутствие силикатной обработки теплоносителя, отсутствии проектных оборудования и схемы для проведения консервации в соответствие с РД 34.20.591-97 Методические указания по консервации теплоэнергетического оборудования в условиях СП «ТЭЦ в г. Советская</w:t>
            </w:r>
            <w:r>
              <w:t xml:space="preserve"> </w:t>
            </w:r>
            <w:r>
              <w:t xml:space="preserve">Гавань», обеспечение режима эксплуатации теплосетевого оборудования и сетей в межотопительный период в пределах норм, достигается заполнением теплосети и поддержанием давления протоком деаэрированной воды. Данный метод энергозатратен, и не позволяет реализ</w:t>
            </w:r>
            <w:r>
              <w:t xml:space="preserve">овать все возможности современных реагентных методов консервации.</w:t>
            </w:r>
            <w:r/>
          </w:p>
          <w:p>
            <w:r>
              <w:t xml:space="preserve">О</w:t>
            </w:r>
            <w:r>
              <w:t xml:space="preserve">сновной целью данной НИОКР является снижение скорости коррозии оборудования во время простоя, снижение имеющейся удельной загрязненности и сокращение затрат на электроэнергию и расходов воды, необходимых для промывки системы теплоснабжения, перед вводом в </w:t>
            </w:r>
            <w:r>
              <w:t xml:space="preserve">эксплуатацию в новом отопительном сезоне. </w:t>
            </w:r>
            <w:r/>
          </w:p>
          <w:p>
            <w:r>
              <w:t xml:space="preserve">Ожидаемые эффекты от внедрения результатов работы:</w:t>
            </w:r>
            <w:r/>
          </w:p>
          <w:p>
            <w:r>
              <w:t xml:space="preserve">- снижение скорости коррозии оборудования во время простоя за счёт образования защитной плёнки на поверхности металла и удаление имеющихся отложений</w:t>
            </w:r>
            <w:r/>
          </w:p>
          <w:p>
            <w:r>
              <w:t xml:space="preserve">- снижение затрат на электроэнергию, потребляемую сетевыми насосами, и достижение косвенных положительных экономических эффектов.</w:t>
            </w:r>
            <w:r/>
          </w:p>
          <w:p>
            <w:r>
              <w:t xml:space="preserve">- снижение потерь воды и электроэнергии в системе теплоснабжения в период ввода в эксплуатацию в новом отопительном сезоне.</w:t>
            </w:r>
            <w:r/>
          </w:p>
        </w:tc>
      </w:tr>
      <w:tr>
        <w:tblPrEx/>
        <w:trPr>
          <w:jc w:val="center"/>
          <w:trHeight w:val="29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pStyle w:val="1055"/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 xml:space="preserve">2. Заказчик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  <w:lang w:eastAsia="ar-SA"/>
              </w:rPr>
              <w:t xml:space="preserve">АО «ДГК»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pStyle w:val="1055"/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 xml:space="preserve">3. Цель и основные задачи работы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before="120" w:after="120" w:line="276" w:lineRule="auto"/>
              <w:shd w:val="clear" w:color="ffffff" w:themeColor="background1" w:fill="ffffff" w:themeFill="background1"/>
              <w:widowControl w:val="off"/>
              <w:tabs>
                <w:tab w:val="left" w:pos="426" w:leader="none"/>
              </w:tabs>
              <w:rPr>
                <w:b/>
                <w:bCs/>
                <w:highlight w:val="white"/>
              </w:rPr>
            </w:pPr>
            <w:r>
              <w:rPr>
                <w:b/>
                <w:highlight w:val="white"/>
              </w:rPr>
              <w:t xml:space="preserve">Основной целью является с</w:t>
            </w:r>
            <w:r>
              <w:rPr>
                <w:b/>
                <w:highlight w:val="white"/>
              </w:rPr>
              <w:t xml:space="preserve">нижение скорости коррозии оборудования во время простоя и сокращение времени, необходимое для промывки системы теплоснабжения, перед вводом в эксплуатацию в новом отопительном сезоне.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3.1 Для достижения поставленной цели необходимо выполнить следующие задачи: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3.1.1. В</w:t>
            </w:r>
            <w:r>
              <w:rPr>
                <w:bCs/>
                <w:color w:val="000000" w:themeColor="text1"/>
                <w:highlight w:val="white"/>
              </w:rPr>
              <w:t xml:space="preserve">ыбрать отечественный реагент, который образует на поверхности металла устойчивую защитную плёнку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3.1.2. Провести испытания выбранного реагента в лабораторных условиях с целью определения условий образования защитной плёнки и её устойчивости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3.1.3. Разработать схему и условия проведения обработки (в дальнейшем консервации) выбранным реагентом (температура, концентрация раствора) теплосети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3.1.4. Провести консервацию системы теплоснабжения после её отключения от потребителя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3.2 Ожидаемые эффекты от внедрения результатов работы: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3.2.1.Снижение скорости коррозии оборудования во время простоя за счёт образования защитной плёнки на поверхности металла и удаление имеющихся отложений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</w:pPr>
            <w:r>
              <w:rPr>
                <w:bCs/>
                <w:color w:val="000000" w:themeColor="text1"/>
                <w:highlight w:val="white"/>
              </w:rPr>
              <w:t xml:space="preserve">3.2.2. Снижение затрат на электроэнергию, потребляемую сетевыми насосами,  и достижение косвенных положительных экономических эффектов.</w:t>
            </w:r>
            <w:r>
              <w:rPr>
                <w:bCs/>
                <w:color w:val="000000" w:themeColor="text1"/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3.2.3 Снижение потерь воды в системе теплоснабжения в период ввода в эксплуатацию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766" w:leader="none"/>
                <w:tab w:val="left" w:pos="1050" w:leader="none"/>
              </w:tabs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3.3. Разработанные технические решения должны представлять собой единый технологический комплекс элементов и узлов, с целью обеспечения возможности его тиражирования на других объектах Заказчика;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766" w:leader="none"/>
                <w:tab w:val="left" w:pos="1050" w:leader="none"/>
              </w:tabs>
              <w:rPr>
                <w:color w:val="000000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3.4. Разр</w:t>
            </w:r>
            <w:r>
              <w:rPr>
                <w:color w:val="000000" w:themeColor="text1"/>
                <w:highlight w:val="white"/>
              </w:rPr>
              <w:t xml:space="preserve">абатываемые технические решения должны быть совместимы с существующей промышленной площадкой Заказчика и не требовать возведения новых объектов капитального строительства (зданий и сооружений), а также не увеличивать количество эксплуатационного персонала.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jc w:val="center"/>
          <w:trHeight w:val="486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  <w:lang w:eastAsia="ar-SA"/>
              </w:rPr>
              <w:t xml:space="preserve">4. Сроки и этапы выполнения работ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highlight w:val="white"/>
                <w:lang w:eastAsia="ar-SA"/>
              </w:rPr>
              <w:t xml:space="preserve">4.1 </w:t>
            </w:r>
            <w:r>
              <w:rPr>
                <w:highlight w:val="white"/>
              </w:rPr>
              <w:t xml:space="preserve"> Этап 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Выполнение комплексного натурного обследования магистральных трубопроводов тепловой сети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на объекте, анализ научно-технической литературы, проведение патентного поиска, выбор направлений исследований».</w:t>
            </w:r>
            <w:r/>
            <w:r>
              <w:rPr>
                <w:color w:val="000000" w:themeColor="text1"/>
                <w:highlight w:val="none"/>
                <w:lang w:eastAsia="ar-SA"/>
              </w:rPr>
              <w:t xml:space="preserve"> </w:t>
            </w:r>
            <w:r>
              <w:rPr>
                <w:color w:val="000000" w:themeColor="text1"/>
                <w:highlight w:val="white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течении 1 месяца с даты подписания договора</w:t>
            </w:r>
            <w:r/>
            <w:r>
              <w:rPr>
                <w:color w:val="000000" w:themeColor="text1"/>
                <w:highlight w:val="white"/>
                <w:lang w:eastAsia="ar-SA"/>
              </w:rPr>
            </w:r>
            <w:del w:id="0" w:author="gubenina_ev" w:date="2024-11-18T03:50:56Z" oouserid="gubenina_ev">
              <w:r>
                <w:rPr>
                  <w:color w:val="000000" w:themeColor="text1"/>
                  <w:highlight w:val="white"/>
                  <w:lang w:eastAsia="ar-SA"/>
                </w:rPr>
              </w:r>
            </w:del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64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4.2 </w:t>
            </w:r>
            <w:r>
              <w:rPr>
                <w:highlight w:val="white"/>
              </w:rPr>
              <w:t xml:space="preserve">Этап 2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«Разработк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а технологического проекта, технологической карты с указанием условий проведения консервации теплосети выбранны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м реагентом. Внедрение выбранной технологии и проведение испытаний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10 месяцев с даты подписания акта оказания услуг по этапу 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64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4.3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Подготовка патентных заявок на РИД, статей в журналах и выпуск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консолидированного отчета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НИОКР»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2 месяцев с даты подписания акта оказания услуг по этапу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500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pStyle w:val="1055"/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0" w:leader="none"/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 xml:space="preserve">5. Наименование этапов и основное содержание работы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5. Работа выполняется в 3 этапа в соответствии с календарным графиком: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5.1. Этап 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Выполнение комплексного натурного обследования магистральных трубопроводов тепловой сети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на объекте, анализ научно-технической литературы, проведение патентного поиска, выбор направлений исследований».</w:t>
            </w:r>
            <w:r/>
            <w:r>
              <w:rPr>
                <w:highlight w:val="white"/>
              </w:rPr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color w:val="000000"/>
                <w:highlight w:val="white"/>
              </w:rPr>
            </w:pPr>
            <w:r>
              <w:rPr>
                <w:highlight w:val="white"/>
              </w:rPr>
              <w:t xml:space="preserve">5.2. Этап 2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«Разработк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а технологического проекта, технологической карты с указанием условий проведения консервации теплосети выбранны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м реагентом. Внедрение выбранной технологии и проведение испытаний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».</w:t>
            </w:r>
            <w:r/>
            <w:r>
              <w:rPr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5.3. Этап 3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Подготовка патентных заявок на РИД, статей в журналах и выпуск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консолидированного отчета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НИОКР»</w:t>
            </w:r>
            <w:r/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jc w:val="center"/>
          <w:trHeight w:val="719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  <w:lang w:eastAsia="ar-SA"/>
              </w:rPr>
              <w:t xml:space="preserve">6. Требования к выполнению Работ и к оформлению результатов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6.1. Общие требования: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6.1.1. При разработке должны учитываться требования следующих стандартов: ППБ (действующее издание), ПТЭ (действующее издание), комплекс стандартов ЕСКД, </w:t>
            </w:r>
            <w:r>
              <w:rPr>
                <w:highlight w:val="white"/>
              </w:rPr>
              <w:t xml:space="preserve">пожарной безопасности и охране труда РФ, обеспечивать требования природоохранного законодательства РФ </w:t>
            </w:r>
            <w:r>
              <w:rPr>
                <w:color w:val="000000" w:themeColor="text1"/>
                <w:highlight w:val="white"/>
              </w:rPr>
              <w:t xml:space="preserve">и т.д.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6.1.2. В ходе выполнения работы Подрядчик обязан подготовить не менее двух патентных </w:t>
            </w:r>
            <w:r>
              <w:rPr>
                <w:spacing w:val="-2"/>
                <w:highlight w:val="white"/>
              </w:rPr>
              <w:t xml:space="preserve">заявок на РИД и </w:t>
            </w:r>
            <w:r>
              <w:rPr>
                <w:bCs/>
                <w:highlight w:val="white"/>
              </w:rPr>
              <w:t xml:space="preserve">двух научно-технических статей по тематике выполняемого Договора для публикации в отраслевых научно-технических журналах</w:t>
            </w:r>
            <w:r>
              <w:rPr>
                <w:spacing w:val="-2"/>
                <w:highlight w:val="white"/>
              </w:rPr>
              <w:t xml:space="preserve">.</w:t>
            </w:r>
            <w:r>
              <w:rPr>
                <w:color w:val="000000" w:themeColor="text1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927" w:leader="none"/>
              </w:tabs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6.2. Технические требования: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6.2.1. Реализация предложенного решения должна, выполнятся материалами, приборами, и с использованием программного обеспечения отечественного производителя.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6.2.2. Реализация предложенного решения должно выполняться с использованием действующего оборудования на СП подведомственных АО «ДГК». Допускается его модернизация.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6.2.3. Предложенное решение должно быть выполнено в </w:t>
            </w:r>
            <w:r>
              <w:rPr>
                <w:color w:val="000000" w:themeColor="text1"/>
                <w:highlight w:val="white"/>
              </w:rPr>
              <w:t xml:space="preserve">соответствии с действующими нормами и правилами в энергетической отрасли</w:t>
            </w:r>
            <w:r>
              <w:rPr>
                <w:highlight w:val="white"/>
              </w:rPr>
              <w:t xml:space="preserve"> (ПТЭ, ППБ, ПТБ и т.д.).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927" w:leader="none"/>
              </w:tabs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 Требования к конструкторской, технологической, программной и эксплуатационной документации: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6.3.1. Конструкторская и технологическая документация должна соответствовать требованиям стандартов ЕСКД, ЕСТД, ЕСПД.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6.3.2. Отчетная документация должна быть оформлена и предоставлена в соответствии с ГОСТ 7.32-2017.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6.3.3. Эскизный проект должен соответствовать требованиям ГОСТ 2.119</w:t>
            </w:r>
            <w:r>
              <w:rPr>
                <w:color w:val="000000" w:themeColor="text1"/>
                <w:highlight w:val="white"/>
              </w:rPr>
              <w:noBreakHyphen/>
              <w:t xml:space="preserve">2013 ЕСКД.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6.3.4. Номенклатура </w:t>
            </w:r>
            <w:r>
              <w:rPr>
                <w:color w:val="000000" w:themeColor="text1"/>
                <w:highlight w:val="white"/>
              </w:rPr>
              <w:t xml:space="preserve">разрабатываемой конструкторской, эксплуатационной, ремонтной, технологической и программной документации должна соответствовать требованиям ГОСТ 2.102-2013, ГОСТ 3.1102-2011, ГОСТ 3.1119-83, ГОСТ 3.1121-84, ГОСТ 2.601-2013, ГОСТ 2.602-2013, ГОСТ 19.101-77.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6.3.5. Конструкторская и технологическая документация должна быть представлена на бумажном и электронном носителе.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6.4. Требования к опытной эксплуатации: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6.4.1. Опытная и последующая эксплуатация предложенного решения не должна предусматривать расширение действующего штата работников.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6.4.2. Опытная и последующая эксплуатация предложенного решения не должна нарушать действующие нормы и правила в энергетической отрасли (ПТЭ, ППБ, ПТБ и т.д.)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6.5. Требования к разрабатываемому продукту: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6.5.1. Разработанное решение должно быть экономически обоснованным и обеспечивать</w:t>
            </w:r>
            <w:r>
              <w:rPr>
                <w:highlight w:val="white"/>
              </w:rPr>
              <w:t xml:space="preserve"> увеличение межремонтного периода оборудования, его надежность и ТЭП станции</w:t>
            </w:r>
            <w:r>
              <w:rPr>
                <w:color w:val="000000" w:themeColor="text1"/>
                <w:highlight w:val="white"/>
              </w:rPr>
              <w:t xml:space="preserve">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6.5.2. Разработанное решение должно быть инновационным (уникальным</w:t>
            </w:r>
            <w:r>
              <w:rPr>
                <w:highlight w:val="white"/>
              </w:rPr>
              <w:t xml:space="preserve">), экономически эффективным, иметь инвестиционную привлекательность.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6.6. Требования по обеспечению безопасности для жизни и здоровья людей и охраны окружающей среды: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6.6.1. Реализация</w:t>
            </w:r>
            <w:r>
              <w:rPr>
                <w:highlight w:val="white"/>
              </w:rPr>
              <w:t xml:space="preserve"> предложенного решения должна проходить в строгом </w:t>
            </w:r>
            <w:r>
              <w:rPr>
                <w:color w:val="000000" w:themeColor="text1"/>
                <w:highlight w:val="white"/>
              </w:rPr>
              <w:t xml:space="preserve">соответствии</w:t>
            </w:r>
            <w:r>
              <w:rPr>
                <w:highlight w:val="white"/>
              </w:rPr>
              <w:t xml:space="preserve"> с действующими ПТБ и исключить негативное влияние на окружающую среду.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6.7. Специальные и иные требования: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6.7.1. Внедрение </w:t>
            </w:r>
            <w:r>
              <w:rPr>
                <w:color w:val="000000" w:themeColor="text1"/>
                <w:highlight w:val="white"/>
              </w:rPr>
              <w:t xml:space="preserve">технического</w:t>
            </w:r>
            <w:r>
              <w:rPr>
                <w:highlight w:val="white"/>
              </w:rPr>
              <w:t xml:space="preserve"> решения согласовать с Заказчиком.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158"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 Требования к отчетной документации: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6.8.1. Все отчетные документы представляются на русском языке.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6.8.2. Все отчетные документы представляются Подрядчиком Заказчику в 4 экземплярах: 3 экземпляра на бумажном носителе и 1 экземпляр на компакт-диске (CD/DVD) или </w:t>
            </w:r>
            <w:r>
              <w:rPr>
                <w:color w:val="000000" w:themeColor="text1"/>
                <w:highlight w:val="white"/>
              </w:rPr>
              <w:t xml:space="preserve">флеш</w:t>
            </w:r>
            <w:r>
              <w:rPr>
                <w:color w:val="000000" w:themeColor="text1"/>
                <w:highlight w:val="white"/>
              </w:rPr>
              <w:t xml:space="preserve"> носителе (USB-носителе), содержащем все отчетные документы в электронной форме.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6.8.3. Файлы на электронном носителе должны содержать все </w:t>
            </w:r>
            <w:r>
              <w:rPr>
                <w:color w:val="000000" w:themeColor="text1"/>
                <w:highlight w:val="white"/>
              </w:rPr>
              <w:t xml:space="preserve">страницы предоставляемых отчетов и приложений к ним.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6.8.4. Отчетная документация должна содержать подробное описание методологии проработки вариантов, анализ рассматриваемых технических решений, графическую информацию (схемы, графики, эскизы), расчетные таблицы и т.д.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6.8.5. Формат пер</w:t>
            </w:r>
            <w:r>
              <w:rPr>
                <w:highlight w:val="white"/>
              </w:rPr>
              <w:t xml:space="preserve">едаваемой в электронном виде документации: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6.8.5.1. Текстовая часть – </w:t>
            </w:r>
            <w:r>
              <w:rPr>
                <w:highlight w:val="white"/>
              </w:rPr>
              <w:t xml:space="preserve">docx</w:t>
            </w:r>
            <w:r>
              <w:rPr>
                <w:highlight w:val="white"/>
              </w:rPr>
              <w:t xml:space="preserve"> (MS </w:t>
            </w:r>
            <w:r>
              <w:rPr>
                <w:highlight w:val="white"/>
              </w:rPr>
              <w:t xml:space="preserve">Word</w:t>
            </w:r>
            <w:r>
              <w:rPr>
                <w:highlight w:val="white"/>
              </w:rPr>
              <w:t xml:space="preserve">), </w:t>
            </w:r>
            <w:r>
              <w:rPr>
                <w:highlight w:val="white"/>
              </w:rPr>
              <w:t xml:space="preserve">pdf</w:t>
            </w:r>
            <w:r>
              <w:rPr>
                <w:highlight w:val="white"/>
              </w:rPr>
              <w:t xml:space="preserve"> («ПОС» обязательно и в </w:t>
            </w:r>
            <w:r>
              <w:rPr>
                <w:highlight w:val="white"/>
              </w:rPr>
              <w:t xml:space="preserve">pdf</w:t>
            </w:r>
            <w:r>
              <w:rPr>
                <w:highlight w:val="white"/>
              </w:rPr>
              <w:t xml:space="preserve"> и </w:t>
            </w:r>
            <w:r>
              <w:rPr>
                <w:highlight w:val="white"/>
              </w:rPr>
              <w:t xml:space="preserve">docx</w:t>
            </w:r>
            <w:r>
              <w:rPr>
                <w:highlight w:val="white"/>
              </w:rPr>
              <w:t xml:space="preserve">) с подписями на титульных листах;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6.8.5.2. Графическая часть – </w:t>
            </w:r>
            <w:r>
              <w:rPr>
                <w:highlight w:val="white"/>
              </w:rPr>
              <w:t xml:space="preserve">dwg</w:t>
            </w:r>
            <w:r>
              <w:rPr>
                <w:highlight w:val="white"/>
              </w:rPr>
              <w:t xml:space="preserve"> (</w:t>
            </w:r>
            <w:r>
              <w:rPr>
                <w:highlight w:val="white"/>
              </w:rPr>
              <w:t xml:space="preserve">AutoCAD</w:t>
            </w:r>
            <w:r>
              <w:rPr>
                <w:highlight w:val="white"/>
              </w:rPr>
              <w:t xml:space="preserve">), </w:t>
            </w:r>
            <w:r>
              <w:rPr>
                <w:highlight w:val="white"/>
              </w:rPr>
              <w:t xml:space="preserve">pdf</w:t>
            </w:r>
            <w:r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 xml:space="preserve">tiff</w:t>
            </w:r>
            <w:r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 xml:space="preserve">cdw</w:t>
            </w:r>
            <w:r>
              <w:rPr>
                <w:highlight w:val="white"/>
              </w:rPr>
              <w:t xml:space="preserve"> (Компас);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таблицы данных – </w:t>
            </w:r>
            <w:r>
              <w:rPr>
                <w:highlight w:val="white"/>
              </w:rPr>
              <w:t xml:space="preserve">pdf</w:t>
            </w:r>
            <w:r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 xml:space="preserve">docx</w:t>
            </w:r>
            <w:r>
              <w:rPr>
                <w:highlight w:val="white"/>
              </w:rPr>
              <w:t xml:space="preserve"> (MS </w:t>
            </w:r>
            <w:r>
              <w:rPr>
                <w:highlight w:val="white"/>
              </w:rPr>
              <w:t xml:space="preserve">Word</w:t>
            </w:r>
            <w:r>
              <w:rPr>
                <w:highlight w:val="white"/>
              </w:rPr>
              <w:t xml:space="preserve">), </w:t>
            </w:r>
            <w:r>
              <w:rPr>
                <w:highlight w:val="white"/>
              </w:rPr>
              <w:t xml:space="preserve">xlsx</w:t>
            </w:r>
            <w:r>
              <w:rPr>
                <w:highlight w:val="white"/>
              </w:rPr>
              <w:t xml:space="preserve"> (MS </w:t>
            </w:r>
            <w:r>
              <w:rPr>
                <w:highlight w:val="white"/>
              </w:rPr>
              <w:t xml:space="preserve">Excel</w:t>
            </w:r>
            <w:r>
              <w:rPr>
                <w:highlight w:val="white"/>
              </w:rPr>
              <w:t xml:space="preserve">);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6.8.5.3. Не допускается передача документации в указанных форматах с пофайловым разделением страниц.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6.8.6. Титульный лист компакт-диска диска должен содержать указание номера договора и его названия, а также номера этапа и его названия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6.8.7. Презентации</w:t>
            </w:r>
            <w:r>
              <w:rPr>
                <w:bCs/>
                <w:highlight w:val="white"/>
              </w:rPr>
              <w:t xml:space="preserve"> по результатам выполнения этапов Работы </w:t>
            </w:r>
            <w:r>
              <w:rPr>
                <w:iCs/>
                <w:highlight w:val="white"/>
              </w:rPr>
              <w:t xml:space="preserve">должны</w:t>
            </w:r>
            <w:r>
              <w:rPr>
                <w:bCs/>
                <w:highlight w:val="white"/>
              </w:rPr>
              <w:t xml:space="preserve"> содержать отчет по выполненной работе/каждому выполненному этапу НИОКР и включать следующие разделы: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6.8.7.1. Актуальность и краткая информация по выполненной работе/каждому выполненному этапу НИОКР;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6.8.7.2. Цели и задачи выполненной работы/ этапа НИОКР;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6.8.7.3. Краткое описание результатов выполненной работы/этапа НИОКР с указанием сроков и объемов финансирования этапов;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6.8.7.4. Краткое описание результатов выполнения работы/этапа НИОКР;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6.8.7.5. Заключение и выводы по результатам работы/этапов работы;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color w:val="000000"/>
                <w:highlight w:val="white"/>
              </w:rPr>
            </w:pPr>
            <w:r>
              <w:rPr>
                <w:highlight w:val="white"/>
              </w:rPr>
              <w:t xml:space="preserve">6.8.7.6. Слайды должны</w:t>
            </w:r>
            <w:r>
              <w:rPr>
                <w:bCs/>
                <w:highlight w:val="white"/>
              </w:rPr>
              <w:t xml:space="preserve"> содержать графические материалы в сопровождении необходимых комментариев.</w:t>
            </w:r>
            <w:r>
              <w:rPr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jc w:val="center"/>
          <w:trHeight w:val="719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  <w:lang w:eastAsia="ar-SA"/>
              </w:rPr>
              <w:t xml:space="preserve">7. Требования к патентной чистоте и патентоспособности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7.1. При выполнении работы должны быть проведены поэтапные патентные исследования и составлены отчёты о них в соответствии с ГОСТ Р15.011 2022.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7.2. Права на результаты ра</w:t>
            </w:r>
            <w:r>
              <w:rPr>
                <w:highlight w:val="white"/>
              </w:rPr>
              <w:t xml:space="preserve">бот, выполненных по Договору, переходят к Заказчику с даты подписания Акта сдачи-приёмки. Подрядчик не вправе использовать полученные им результаты работ, в том числе для собственных нужд, без приобретения у Заказчика права пользования такими результатами.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7.3. Исключительные права на результаты интеллектуальной деятельности, созданные Подрядчиком, принадлежат Заказчику.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7.4. Исключител</w:t>
            </w:r>
            <w:r>
              <w:rPr>
                <w:highlight w:val="white"/>
              </w:rPr>
              <w:t xml:space="preserve">ьное право на результаты интеллектуальной деятельности, созданные при выполнении работы (этапа) по Договору, не представленные Подрядчиком Заказчику для патентования/ регистрации, переходит к Заказчику после приёмки и оплаты соответствующей работы (этапа).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1074"/>
              <w:ind w:left="0" w:right="0" w:firstLine="273"/>
              <w:jc w:val="left"/>
              <w:shd w:val="clear" w:color="ffffff" w:themeColor="background1" w:fill="ffffff" w:themeFill="background1"/>
              <w:tabs>
                <w:tab w:val="left" w:pos="1473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7.5. Если при выполнении работ возникает необходимость использовать результаты интеллектуальной деятельности, права на </w:t>
            </w:r>
            <w:r>
              <w:rPr>
                <w:highlight w:val="white"/>
              </w:rPr>
              <w:t xml:space="preserve">которые принадлежат третьему лицу, Подрядчик может это сделать лишь после приобретения у этого лица необход</w:t>
            </w:r>
            <w:r>
              <w:rPr>
                <w:highlight w:val="white"/>
              </w:rPr>
              <w:t xml:space="preserve">имого права (например, получения для указанной цели лицензии). При этом Подрядчик обязан предварительно письменно согласовать с Заказчиком, как необходимость приобретения, так и само использование принадлежащей третьему лицу интеллектуальной собственности.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7.6. Подрядчик в течение 10 (десяти) календарных дней с момента выявления в составе результатов работ </w:t>
            </w:r>
            <w:r>
              <w:rPr>
                <w:highlight w:val="white"/>
              </w:rPr>
              <w:t xml:space="preserve">охраноспособного</w:t>
            </w:r>
            <w:r>
              <w:rPr>
                <w:highlight w:val="white"/>
              </w:rPr>
              <w:t xml:space="preserve"> результата интеллектуальной деятельности обязан направить Заказчику уведомление в письменной форме о создании соответствующего результата (объекта авторского права в виде программы</w:t>
            </w:r>
            <w:r>
              <w:rPr>
                <w:highlight w:val="white"/>
              </w:rPr>
              <w:t xml:space="preserve"> для ЭВМ или базы данных, объекта патентного права в виде изобретения, полезной модели или промышленного образца) с кратким описанием сущности результата и, указанием действительных авторов, а также предложениями о порядке его использования или применения.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7.7. Подрядчик после признания Заказчиком факта создания в составе результатов работ </w:t>
            </w:r>
            <w:r>
              <w:rPr>
                <w:highlight w:val="white"/>
              </w:rPr>
              <w:t xml:space="preserve">охраноспособного</w:t>
            </w:r>
            <w:r>
              <w:rPr>
                <w:highlight w:val="white"/>
              </w:rPr>
              <w:t xml:space="preserve"> результата интеллектуальной деятельности осуществляет подготовку и представление Заказчику на согласо</w:t>
            </w:r>
            <w:r>
              <w:rPr>
                <w:highlight w:val="white"/>
              </w:rPr>
              <w:t xml:space="preserve">вание проекта заявки на патентование/регистрацию на имя Заказчика результатов интеллектуальной деятельности, обеспечивает устранение замечаний в ходе проверки качества проекта заявки Заказчиком. Подрядчик обеспечивает устранение замечаний к заявке на патен</w:t>
            </w:r>
            <w:r>
              <w:rPr>
                <w:highlight w:val="white"/>
              </w:rPr>
              <w:t xml:space="preserve">тование/регистрацию РИД, поданной Заказчиком в Роспатент, сопровождение процедуры регистрации результатов интеллектуальной деятельности, устранение замечаний Роспатента к заявке, предоставление Заказчику дополнительных сведений, необходимых для Роспатента.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993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7.8. Подрядчи</w:t>
            </w:r>
            <w:r>
              <w:rPr>
                <w:highlight w:val="white"/>
              </w:rPr>
              <w:t xml:space="preserve">к обязан не разглашать сведения, признаваемые конфиденциальными, в течение всего срока действия договора и в течение 3 (трёх) лет после прекращения срока его действия, в целях обеспечения конфиденциальности информации, передаваемой от Заказчика Подрядчику.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jc w:val="center"/>
          <w:trHeight w:val="719"/>
        </w:trPr>
        <w:tc>
          <w:tcPr>
            <w:tcMar>
              <w:left w:w="85" w:type="dxa"/>
              <w:top w:w="57" w:type="dxa"/>
              <w:right w:w="85" w:type="dxa"/>
              <w:bottom w:w="57" w:type="dxa"/>
            </w:tcMar>
            <w:tcW w:w="2763" w:type="dxa"/>
            <w:textDirection w:val="lrTb"/>
            <w:noWrap w:val="false"/>
          </w:tcPr>
          <w:p>
            <w:pPr>
              <w:ind w:left="49" w:firstLine="9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49" w:leader="none"/>
              </w:tabs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  <w:lang w:eastAsia="ar-SA"/>
              </w:rPr>
              <w:t xml:space="preserve">8. Перечень и комплектность результатов работ, подлежащих приёмке Заказчиком</w:t>
            </w:r>
            <w:r>
              <w:rPr>
                <w:b/>
                <w:color w:val="000000"/>
                <w:highlight w:val="white"/>
              </w:rPr>
            </w:r>
            <w:r>
              <w:rPr>
                <w:b/>
                <w:color w:val="00000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85" w:type="dxa"/>
              <w:top w:w="57" w:type="dxa"/>
              <w:right w:w="85" w:type="dxa"/>
              <w:bottom w:w="57" w:type="dxa"/>
            </w:tcMar>
            <w:tcW w:w="7583" w:type="dxa"/>
            <w:textDirection w:val="lrTb"/>
            <w:noWrap w:val="false"/>
          </w:tcPr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8.1. 1 этап: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8.1.1. Промежуточный отчет о выполнении НИОКР с результатами </w:t>
            </w:r>
            <w:r>
              <w:rPr>
                <w:highlight w:val="white"/>
              </w:rPr>
              <w:t xml:space="preserve">обследования текущего водно-химического режима тепловой сети, по качеству воды и режиму работы теплосети, составу отложений на поверхности труб, определение возможных точек дозирования реагента, отбору проб воды (подпиточной и из теплосе</w:t>
            </w:r>
            <w:r>
              <w:rPr>
                <w:highlight w:val="white"/>
              </w:rPr>
              <w:t xml:space="preserve">ти) для исследований</w:t>
            </w:r>
            <w:r>
              <w:rPr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8.1.2. Отчёт о патентных исследованиях;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8.2. 2 этап: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8.2.1. Промежуточный отчет о выполнении НИОКР,</w:t>
            </w:r>
            <w:r>
              <w:rPr>
                <w:highlight w:val="white"/>
              </w:rPr>
              <w:t xml:space="preserve"> включающий анализ научно-технической литературы и других открытых источников в области консервации оборудования на тепловых электростанциях и в теплосетях, выбор </w:t>
            </w:r>
            <w:r>
              <w:rPr>
                <w:highlight w:val="white"/>
              </w:rPr>
              <w:t xml:space="preserve"> отечественного реагента/реагентов для консервации оборудования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tabs>
                <w:tab w:val="left" w:pos="1424" w:leader="none"/>
              </w:tabs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8.3. 3 этап: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</w:pPr>
            <w:r>
              <w:rPr>
                <w:highlight w:val="white"/>
              </w:rPr>
              <w:t xml:space="preserve">8.3.1. </w:t>
            </w:r>
            <w:r>
              <w:rPr>
                <w:highlight w:val="none"/>
              </w:rPr>
              <w:t xml:space="preserve">Р</w:t>
            </w:r>
            <w:r>
              <w:rPr>
                <w:highlight w:val="white"/>
              </w:rPr>
              <w:t xml:space="preserve">азработать схему проведения консервации на тепловой сети г.Советская Гавань, </w:t>
            </w:r>
            <w:r>
              <w:rPr>
                <w:highlight w:val="white"/>
              </w:rPr>
              <w:t xml:space="preserve">поставить необходимые для консервации химические реагенты и дозировочное оборудование</w:t>
            </w:r>
            <w:r>
              <w:rPr>
                <w:highlight w:val="white"/>
              </w:rPr>
            </w:r>
            <w:r/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Составить инструкцию и провести консервацию на тепловой сети г. Советская Гавань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8.4. 4 этап: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8.4.1. </w:t>
            </w:r>
            <w:r>
              <w:rPr>
                <w:highlight w:val="white"/>
              </w:rPr>
              <w:t xml:space="preserve">Создать итоговый отчёт о НИОКР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273"/>
              <w:jc w:val="left"/>
              <w:spacing w:line="276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iCs/>
                <w:highlight w:val="white"/>
              </w:rPr>
              <w:t xml:space="preserve">8.6.4. Презентационные материалы в формате MS </w:t>
            </w:r>
            <w:r>
              <w:rPr>
                <w:iCs/>
                <w:highlight w:val="white"/>
              </w:rPr>
              <w:t xml:space="preserve">Power</w:t>
            </w:r>
            <w:r>
              <w:rPr>
                <w:iCs/>
                <w:highlight w:val="white"/>
              </w:rPr>
              <w:t xml:space="preserve"> </w:t>
            </w:r>
            <w:r>
              <w:rPr>
                <w:iCs/>
                <w:highlight w:val="white"/>
              </w:rPr>
              <w:t xml:space="preserve">Point</w:t>
            </w:r>
            <w:r>
              <w:rPr>
                <w:iCs/>
                <w:highlight w:val="white"/>
              </w:rPr>
              <w:t xml:space="preserve"> с подстрочником, описанием сути и результатов выполнения работ;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785"/>
        <w:gridCol w:w="5104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5104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  <w:titlePg/>
        </w:sectPr>
      </w:pPr>
      <w:r/>
      <w:bookmarkStart w:id="70" w:name="_Ref167977976"/>
      <w:r>
        <w:rPr>
          <w:highlight w:val="white"/>
        </w:rPr>
      </w:r>
      <w:r>
        <w:rPr>
          <w:highlight w:val="white"/>
        </w:rPr>
      </w:r>
    </w:p>
    <w:p>
      <w:pPr>
        <w:jc w:val="right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  <w:lang w:eastAsia="ar-SA"/>
        </w:rPr>
        <w:t xml:space="preserve">Приложение № 2</w:t>
      </w:r>
      <w:bookmarkEnd w:id="70"/>
      <w:r>
        <w:rPr>
          <w:highlight w:val="white"/>
        </w:rPr>
      </w:r>
      <w:r>
        <w:rPr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jc w:val="right"/>
        <w:shd w:val="clear" w:color="ffffff" w:themeColor="background1" w:fill="ffffff" w:themeFill="background1"/>
        <w:rPr>
          <w:highlight w:val="white"/>
        </w:rPr>
      </w:pPr>
      <w:r>
        <w:rPr>
          <w:sz w:val="22"/>
          <w:highlight w:val="white"/>
        </w:rPr>
        <w:t xml:space="preserve">от «____» ________ 20 _ г. №_______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  <w:lang w:eastAsia="ar-SA"/>
        </w:rPr>
      </w:pPr>
      <w:r>
        <w:rPr>
          <w:rFonts w:eastAsia="Times New Roman"/>
          <w:b/>
          <w:szCs w:val="24"/>
          <w:highlight w:val="white"/>
          <w:lang w:eastAsia="ar-SA"/>
        </w:rPr>
        <w:t xml:space="preserve">КАЛЕНДАРНЫЙ ГРАФИК</w:t>
      </w:r>
      <w:r>
        <w:rPr>
          <w:rFonts w:eastAsia="Times New Roman"/>
          <w:b/>
          <w:szCs w:val="24"/>
          <w:highlight w:val="white"/>
          <w:lang w:eastAsia="ar-SA"/>
        </w:rPr>
      </w:r>
      <w:r>
        <w:rPr>
          <w:rFonts w:eastAsia="Times New Roman"/>
          <w:b/>
          <w:szCs w:val="24"/>
          <w:highlight w:val="white"/>
          <w:lang w:eastAsia="ar-SA"/>
        </w:rPr>
      </w:r>
    </w:p>
    <w:p>
      <w:pPr>
        <w:jc w:val="center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О</w:t>
      </w:r>
      <w:r>
        <w:rPr>
          <w:highlight w:val="white"/>
        </w:rPr>
        <w:t xml:space="preserve">КПД2 72.19.29.190. Разработка и внедрение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системе, в рамках реализации инвестиционного проекта (0_50</w:t>
      </w:r>
      <w:r>
        <w:rPr>
          <w:highlight w:val="white"/>
        </w:rPr>
        <w:t xml:space="preserve">5-ТЭЦСов.Гавань-13на)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5340" w:type="dxa"/>
        <w:tblLayout w:type="fixed"/>
        <w:tblLook w:val="04A0" w:firstRow="1" w:lastRow="0" w:firstColumn="1" w:lastColumn="0" w:noHBand="0" w:noVBand="1"/>
      </w:tblPr>
      <w:tblGrid>
        <w:gridCol w:w="1117"/>
        <w:gridCol w:w="4123"/>
        <w:gridCol w:w="3686"/>
        <w:gridCol w:w="1417"/>
        <w:gridCol w:w="1418"/>
        <w:gridCol w:w="1275"/>
        <w:gridCol w:w="993"/>
        <w:gridCol w:w="1311"/>
      </w:tblGrid>
      <w:tr>
        <w:tblPrEx/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vMerge w:val="restart"/>
            <w:textDirection w:val="lrTb"/>
            <w:noWrap w:val="false"/>
          </w:tcPr>
          <w:p>
            <w:pPr>
              <w:pStyle w:val="1065"/>
              <w:jc w:val="center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 этапа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vMerge w:val="restart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 этапа (состав Работ)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Отчётные документы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Период выполнения этапа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Цена этапа, руб. без НДС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Сумма НДС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vMerge w:val="restart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Стоимость этапа, руб. с НДС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vMerge w:val="continue"/>
            <w:textDirection w:val="lrTb"/>
            <w:noWrap w:val="false"/>
          </w:tcPr>
          <w:p>
            <w:pPr>
              <w:pStyle w:val="10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vMerge w:val="continue"/>
            <w:textDirection w:val="lrTb"/>
            <w:noWrap w:val="false"/>
          </w:tcPr>
          <w:p>
            <w:pPr>
              <w:pStyle w:val="10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10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Окончание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pStyle w:val="10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(__ %), руб.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vMerge w:val="continue"/>
            <w:textDirection w:val="lrTb"/>
            <w:noWrap w:val="false"/>
          </w:tcPr>
          <w:p>
            <w:pPr>
              <w:pStyle w:val="10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65"/>
              <w:jc w:val="center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  <w:t xml:space="preserve">О</w:t>
            </w:r>
            <w:r>
              <w:rPr>
                <w:szCs w:val="20"/>
                <w:highlight w:val="white"/>
              </w:rPr>
              <w:t xml:space="preserve">бследование текущего водно-химического режима тепловой сети, сбор исходных данных по качеству воды и режиму работы теплосети, составу отложений на поверхности труб, определение возможных точек дозирования реагента, отбор проб воды (подпиточной и из теплосе</w:t>
            </w:r>
            <w:r>
              <w:rPr>
                <w:szCs w:val="20"/>
                <w:highlight w:val="white"/>
              </w:rPr>
              <w:t xml:space="preserve">ти) для исследований)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  <w:t xml:space="preserve">Промежуточный отчёт о выполнении НИОКР с результатами натурного обследования</w:t>
            </w:r>
            <w:r>
              <w:rPr>
                <w:szCs w:val="20"/>
                <w:highlight w:val="none"/>
              </w:rPr>
              <w:t xml:space="preserve"> ВХР тепловой сети , качеству исходной воды и режимов работы тепловой сети, а так же составу отложений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65"/>
              <w:jc w:val="center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  <w:t xml:space="preserve">Анализ научно-технической литературы и других открытых источников в области консервации оборудования на тепловых электростанциях и в теплосетях.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На основании анализа литературных данных и обследования водно-химического режима выбрать отечественный реагент/реагенты для консервации оборудования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Провести лабораторные исследования с целью определения: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скорости коррозии металла, из которого изготовлено оборудование теплосети;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удельной сорбции реагента на поверхности металла и устойчивости защитной плёнки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Определить условия проведения консервации (температура, концентрация реагента)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Cs w:val="20"/>
                <w:highlight w:val="white"/>
              </w:rPr>
              <w:t xml:space="preserve">Провести лабораторные исследования на модели установки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  <w:t xml:space="preserve">Промежуточный отчёт о выполнении НИОКР, включающий технические решения по </w:t>
            </w:r>
            <w:r>
              <w:rPr>
                <w:szCs w:val="20"/>
                <w:highlight w:val="none"/>
              </w:rPr>
              <w:t xml:space="preserve">консервации тепловой сети и выборе отечественного реагента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65"/>
              <w:jc w:val="center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none"/>
              </w:rPr>
              <w:t xml:space="preserve">Р</w:t>
            </w:r>
            <w:r>
              <w:rPr>
                <w:szCs w:val="20"/>
                <w:highlight w:val="white"/>
              </w:rPr>
              <w:t xml:space="preserve">азработать схему проведения консервации на тепловой сети г.Советская Гавань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</w:pPr>
            <w:r>
              <w:rPr>
                <w:szCs w:val="20"/>
                <w:highlight w:val="white"/>
              </w:rPr>
              <w:t xml:space="preserve">поставить необходимые для консервации химические реагенты и дозировочное оборудование</w:t>
            </w:r>
            <w:r>
              <w:rPr>
                <w:szCs w:val="20"/>
                <w:highlight w:val="white"/>
              </w:rPr>
            </w:r>
            <w:r/>
          </w:p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  <w:t xml:space="preserve">Составить инструкцию и провести консервацию на тепловой сети г. Советская Гавань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  <w:t xml:space="preserve">Промежуточный отчёт о выполнении НИОКР, включающи</w:t>
            </w:r>
            <w:r>
              <w:rPr>
                <w:szCs w:val="20"/>
                <w:highlight w:val="none"/>
              </w:rPr>
              <w:t xml:space="preserve">й инструкции по консервации тепловой сети 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65"/>
              <w:jc w:val="center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2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Cs w:val="20"/>
                <w:highlight w:val="white"/>
              </w:rPr>
            </w:pP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  <w:t xml:space="preserve">Создать итоговый отчёт о НИОКР.</w:t>
            </w:r>
            <w:r>
              <w:rPr>
                <w:szCs w:val="20"/>
                <w:highlight w:val="white"/>
              </w:rPr>
              <w:t xml:space="preserve">Создать итоговый отчёт о НИОКР.</w:t>
            </w:r>
            <w:r>
              <w:rPr>
                <w:szCs w:val="20"/>
                <w:highlight w:val="white"/>
              </w:rPr>
              <w:t xml:space="preserve">Создать итоговый отчёт о НИОКР.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highlight w:val="none"/>
              </w:rPr>
            </w:pP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  <w:t xml:space="preserve">Консолидированный отчет о выполнении НИОКР;Презентационные материалы в формате MS Power Point с подстрочником, описанием сути </w:t>
            </w:r>
            <w:r>
              <w:rPr>
                <w:szCs w:val="20"/>
                <w:highlight w:val="white"/>
              </w:rPr>
              <w:t xml:space="preserve">и результатов выполнения работ;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912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29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Всего по Договору: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 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szCs w:val="24"/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6"/>
        <w:gridCol w:w="4678"/>
      </w:tblGrid>
      <w:tr>
        <w:tblPrEx/>
        <w:trPr/>
        <w:tc>
          <w:tcPr>
            <w:tcW w:w="9356" w:type="dxa"/>
            <w:textDirection w:val="lrTb"/>
            <w:noWrap w:val="false"/>
          </w:tcPr>
          <w:p>
            <w:pPr>
              <w:ind w:firstLine="30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30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30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ind w:firstLine="0"/>
              <w:jc w:val="left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0"/>
              <w:jc w:val="left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left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  <w:sectPr>
          <w:footnotePr/>
          <w:endnotePr/>
          <w:type w:val="nextPage"/>
          <w:pgSz w:w="16838" w:h="11906" w:orient="landscape"/>
          <w:pgMar w:top="1418" w:right="1134" w:bottom="851" w:left="1134" w:header="709" w:footer="709" w:gutter="0"/>
          <w:cols w:num="1" w:sep="0" w:space="708" w:equalWidth="1"/>
          <w:docGrid w:linePitch="360"/>
          <w:titlePg/>
        </w:sect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1" w:name="_Ref167978557"/>
      <w:r>
        <w:rPr>
          <w:rFonts w:eastAsia="Times New Roman"/>
          <w:highlight w:val="white"/>
          <w:lang w:eastAsia="ar-SA"/>
        </w:rPr>
        <w:t xml:space="preserve">Приложение № 3</w:t>
      </w:r>
      <w:bookmarkEnd w:id="71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jc w:val="right"/>
        <w:shd w:val="clear" w:color="ffffff" w:themeColor="background1" w:fill="ffffff" w:themeFill="background1"/>
        <w:rPr>
          <w:highlight w:val="white"/>
        </w:rPr>
      </w:pPr>
      <w:r>
        <w:rPr>
          <w:sz w:val="22"/>
          <w:highlight w:val="white"/>
        </w:rPr>
        <w:t xml:space="preserve">от «____» ________ 20 _ г. №_______</w:t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  <w:lang w:eastAsia="ar-SA"/>
        </w:rPr>
      </w:pPr>
      <w:r>
        <w:rPr>
          <w:rFonts w:eastAsia="Times New Roman"/>
          <w:b/>
          <w:szCs w:val="24"/>
          <w:highlight w:val="white"/>
          <w:lang w:eastAsia="ar-SA"/>
        </w:rPr>
        <w:t xml:space="preserve">СВОДНАЯ СМЕТА </w:t>
      </w:r>
      <w:r>
        <w:rPr>
          <w:rFonts w:eastAsia="Times New Roman"/>
          <w:b/>
          <w:szCs w:val="24"/>
          <w:highlight w:val="white"/>
          <w:lang w:eastAsia="ar-SA"/>
        </w:rPr>
        <w:t xml:space="preserve">с</w:t>
      </w:r>
      <w:r>
        <w:rPr>
          <w:rFonts w:eastAsia="Times New Roman"/>
          <w:b/>
          <w:szCs w:val="24"/>
          <w:highlight w:val="white"/>
          <w:lang w:eastAsia="ar-SA"/>
        </w:rPr>
        <w:t xml:space="preserve"> приложениями</w:t>
      </w:r>
      <w:r>
        <w:rPr>
          <w:rFonts w:eastAsia="Times New Roman"/>
          <w:b/>
          <w:szCs w:val="24"/>
          <w:highlight w:val="white"/>
          <w:lang w:eastAsia="ar-SA"/>
        </w:rPr>
        <w:t xml:space="preserve"> </w:t>
      </w:r>
      <w:r>
        <w:rPr>
          <w:rFonts w:eastAsia="Times New Roman"/>
          <w:b/>
          <w:szCs w:val="24"/>
          <w:highlight w:val="white"/>
          <w:lang w:eastAsia="ar-SA"/>
        </w:rPr>
      </w:r>
      <w:r>
        <w:rPr>
          <w:rFonts w:eastAsia="Times New Roman"/>
          <w:b/>
          <w:szCs w:val="24"/>
          <w:highlight w:val="white"/>
          <w:lang w:eastAsia="ar-SA"/>
        </w:rPr>
      </w:r>
    </w:p>
    <w:p>
      <w:pPr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  <w:lang w:eastAsia="ar-SA"/>
        </w:rPr>
      </w:pPr>
      <w:r>
        <w:rPr>
          <w:rFonts w:eastAsia="Times New Roman"/>
          <w:b/>
          <w:szCs w:val="24"/>
          <w:highlight w:val="white"/>
          <w:lang w:eastAsia="ar-SA"/>
        </w:rPr>
      </w:r>
      <w:r>
        <w:rPr>
          <w:rFonts w:eastAsia="Times New Roman"/>
          <w:b/>
          <w:szCs w:val="24"/>
          <w:highlight w:val="white"/>
          <w:lang w:eastAsia="ar-SA"/>
        </w:rPr>
      </w:r>
      <w:r>
        <w:rPr>
          <w:rFonts w:eastAsia="Times New Roman"/>
          <w:b/>
          <w:szCs w:val="24"/>
          <w:highlight w:val="white"/>
          <w:lang w:eastAsia="ar-SA"/>
        </w:rPr>
      </w:r>
    </w:p>
    <w:p>
      <w:pPr>
        <w:jc w:val="center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О</w:t>
      </w:r>
      <w:r>
        <w:rPr>
          <w:highlight w:val="white"/>
        </w:rPr>
        <w:t xml:space="preserve">КПД2 72.19.29.190. Разработка и внедрение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системе, в рамках реализации инвестиционного проекта (0_50</w:t>
      </w:r>
      <w:r>
        <w:rPr>
          <w:highlight w:val="white"/>
        </w:rPr>
        <w:t xml:space="preserve">5-ТЭЦСов.Гавань-13на)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ar-SA"/>
        </w:rPr>
        <w:br w:type="page" w:clear="all"/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2" w:name="_Ref167978149"/>
      <w:r>
        <w:rPr>
          <w:rFonts w:eastAsia="Times New Roman"/>
          <w:highlight w:val="white"/>
          <w:lang w:eastAsia="ar-SA"/>
        </w:rPr>
        <w:t xml:space="preserve">Приложение № 4</w:t>
      </w:r>
      <w:bookmarkEnd w:id="72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67"/>
        <w:jc w:val="right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ar-SA"/>
        </w:rPr>
        <w:t xml:space="preserve">ФОРМА</w:t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ar-SA"/>
        </w:rPr>
        <w:t xml:space="preserve">Акта сдачи-приемки технической и иной документации </w:t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97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62" w:type="dxa"/>
            <w:textDirection w:val="lrTb"/>
            <w:noWrap w:val="false"/>
          </w:tcPr>
          <w:p>
            <w:pPr>
              <w:ind w:firstLine="567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bCs/>
                <w:szCs w:val="24"/>
                <w:highlight w:val="white"/>
              </w:rPr>
            </w:pPr>
            <w:r>
              <w:rPr>
                <w:rFonts w:eastAsia="Times New Roman"/>
                <w:b/>
                <w:bCs/>
                <w:szCs w:val="24"/>
                <w:highlight w:val="white"/>
                <w:lang w:eastAsia="ar-SA"/>
              </w:rPr>
              <w:t xml:space="preserve">Акт </w:t>
            </w:r>
            <w:r>
              <w:rPr>
                <w:rFonts w:eastAsia="Times New Roman"/>
                <w:b/>
                <w:bCs/>
                <w:szCs w:val="24"/>
                <w:highlight w:val="white"/>
              </w:rPr>
            </w:r>
            <w:r>
              <w:rPr>
                <w:rFonts w:eastAsia="Times New Roman"/>
                <w:b/>
                <w:bCs/>
                <w:szCs w:val="24"/>
                <w:highlight w:val="white"/>
              </w:rPr>
            </w:r>
          </w:p>
          <w:p>
            <w:pPr>
              <w:ind w:firstLine="567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bCs/>
                <w:szCs w:val="24"/>
                <w:highlight w:val="white"/>
                <w:lang w:eastAsia="ar-SA"/>
              </w:rPr>
              <w:t xml:space="preserve">сдачи-приемки технической и иной документации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г.___________                                                                                 «_____» _________201_г.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____________________, именуемое далее «Подрядчик», в лице ________________, действующего на основании ______________,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bCs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Заказчик передал Подрядчику, а Подрядчик принял</w:t>
            </w: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 следующую </w:t>
            </w: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техническую и иную документацию для выполнения Работ по Договору</w:t>
            </w: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 подряда №______ от _____________:</w:t>
            </w:r>
            <w:r>
              <w:rPr>
                <w:rFonts w:eastAsia="Times New Roman"/>
                <w:bCs/>
                <w:szCs w:val="24"/>
                <w:highlight w:val="white"/>
              </w:rPr>
            </w:r>
            <w:r>
              <w:rPr>
                <w:rFonts w:eastAsia="Times New Roman"/>
                <w:bCs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bCs/>
                <w:szCs w:val="24"/>
                <w:highlight w:val="white"/>
              </w:rPr>
            </w:pP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_______________________________________________________________________</w:t>
            </w:r>
            <w:r>
              <w:rPr>
                <w:rFonts w:eastAsia="Times New Roman"/>
                <w:bCs/>
                <w:szCs w:val="24"/>
                <w:highlight w:val="white"/>
              </w:rPr>
            </w:r>
            <w:r>
              <w:rPr>
                <w:rFonts w:eastAsia="Times New Roman"/>
                <w:bCs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bCs/>
                <w:szCs w:val="24"/>
                <w:highlight w:val="white"/>
              </w:rPr>
            </w:pP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______________________________________________________________________</w:t>
            </w:r>
            <w:r>
              <w:rPr>
                <w:rFonts w:eastAsia="Times New Roman"/>
                <w:bCs/>
                <w:szCs w:val="24"/>
                <w:highlight w:val="white"/>
              </w:rPr>
            </w:r>
            <w:r>
              <w:rPr>
                <w:rFonts w:eastAsia="Times New Roman"/>
                <w:bCs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bCs/>
                <w:szCs w:val="24"/>
                <w:highlight w:val="white"/>
              </w:rPr>
            </w:pP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______________________________________________________________________</w:t>
            </w:r>
            <w:r>
              <w:rPr>
                <w:rFonts w:eastAsia="Times New Roman"/>
                <w:bCs/>
                <w:szCs w:val="24"/>
                <w:highlight w:val="white"/>
              </w:rPr>
            </w:r>
            <w:r>
              <w:rPr>
                <w:rFonts w:eastAsia="Times New Roman"/>
                <w:bCs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Документация передана </w:t>
            </w:r>
            <w:r>
              <w:rPr>
                <w:rFonts w:eastAsia="Times New Roman"/>
                <w:szCs w:val="24"/>
                <w:highlight w:val="white"/>
                <w:lang w:eastAsia="ar-SA"/>
              </w:rPr>
              <w:t xml:space="preserve">Подрядчику</w:t>
            </w:r>
            <w:r>
              <w:rPr>
                <w:rFonts w:eastAsia="Times New Roman"/>
                <w:bCs/>
                <w:szCs w:val="24"/>
                <w:highlight w:val="white"/>
                <w:lang w:eastAsia="ar-SA"/>
              </w:rPr>
              <w:t xml:space="preserve"> в установленный Договором срок (в течение трех рабочих дней с даты заключения Договора).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5"/>
              <w:gridCol w:w="4536"/>
            </w:tblGrid>
            <w:tr>
              <w:tblPrEx/>
              <w:trPr/>
              <w:tc>
                <w:tcPr>
                  <w:tcW w:w="4535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rFonts w:eastAsia="Times New Roman"/>
                      <w:bCs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bCs/>
                      <w:szCs w:val="24"/>
                      <w:highlight w:val="white"/>
                      <w:lang w:eastAsia="ar-SA"/>
                    </w:rPr>
                    <w:t xml:space="preserve">Заказчик:</w:t>
                  </w:r>
                  <w:r>
                    <w:rPr>
                      <w:rFonts w:eastAsia="Times New Roman"/>
                      <w:bCs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bCs/>
                      <w:szCs w:val="24"/>
                      <w:highlight w:val="white"/>
                    </w:rPr>
                  </w:r>
                </w:p>
              </w:tc>
              <w:tc>
                <w:tcPr>
                  <w:tcW w:w="4536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bCs/>
                      <w:szCs w:val="24"/>
                      <w:highlight w:val="white"/>
                      <w:lang w:eastAsia="ar-SA"/>
                    </w:rPr>
                    <w:t xml:space="preserve">Подрядчик:</w:t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</w:tc>
            </w:tr>
            <w:tr>
              <w:tblPrEx/>
              <w:trPr/>
              <w:tc>
                <w:tcPr>
                  <w:tcW w:w="4535" w:type="dxa"/>
                  <w:textDirection w:val="lrTb"/>
                  <w:noWrap w:val="false"/>
                </w:tcPr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  <w:p>
                  <w:pPr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  <w:lang w:eastAsia="ar-SA"/>
                    </w:rPr>
                    <w:t xml:space="preserve">_______________ / _______________ </w:t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</w:tc>
              <w:tc>
                <w:tcPr>
                  <w:tcW w:w="4536" w:type="dxa"/>
                  <w:textDirection w:val="lrTb"/>
                  <w:noWrap w:val="false"/>
                </w:tcPr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  <w:p>
                  <w:pPr>
                    <w:shd w:val="clear" w:color="ffffff" w:themeColor="background1" w:fill="ffffff" w:themeFill="background1"/>
                    <w:rPr>
                      <w:rFonts w:eastAsia="Times New Roman"/>
                      <w:i/>
                      <w:iCs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  <w:lang w:eastAsia="ar-SA"/>
                    </w:rPr>
                    <w:t xml:space="preserve">_______________ / _______________ </w:t>
                  </w:r>
                  <w:r>
                    <w:rPr>
                      <w:rFonts w:eastAsia="Times New Roman"/>
                      <w:i/>
                      <w:iCs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i/>
                      <w:iCs/>
                      <w:szCs w:val="24"/>
                      <w:highlight w:val="white"/>
                    </w:rPr>
                  </w:r>
                </w:p>
                <w:p>
                  <w:pPr>
                    <w:ind w:firstLine="567"/>
                    <w:shd w:val="clear" w:color="ffffff" w:themeColor="background1" w:fill="ffffff" w:themeFill="background1"/>
                    <w:rPr>
                      <w:rFonts w:eastAsia="Times New Roman"/>
                      <w:szCs w:val="24"/>
                      <w:highlight w:val="white"/>
                    </w:rPr>
                  </w:pP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  <w:r>
                    <w:rPr>
                      <w:rFonts w:eastAsia="Times New Roman"/>
                      <w:szCs w:val="24"/>
                      <w:highlight w:val="white"/>
                    </w:rPr>
                  </w:r>
                </w:p>
              </w:tc>
            </w:tr>
          </w:tbl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i/>
          <w:iCs/>
          <w:szCs w:val="24"/>
          <w:highlight w:val="white"/>
        </w:rPr>
      </w:pPr>
      <w:r>
        <w:rPr>
          <w:rFonts w:eastAsia="Times New Roman"/>
          <w:b/>
          <w:i/>
          <w:iCs/>
          <w:szCs w:val="24"/>
          <w:highlight w:val="white"/>
        </w:rPr>
      </w:r>
      <w:r>
        <w:rPr>
          <w:rFonts w:eastAsia="Times New Roman"/>
          <w:b/>
          <w:i/>
          <w:iCs/>
          <w:szCs w:val="24"/>
          <w:highlight w:val="white"/>
        </w:rPr>
      </w:r>
      <w:r>
        <w:rPr>
          <w:rFonts w:eastAsia="Times New Roman"/>
          <w:b/>
          <w:i/>
          <w:iCs/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904"/>
      </w:tblGrid>
      <w:tr>
        <w:tblPrEx/>
        <w:trPr/>
        <w:tc>
          <w:tcPr>
            <w:tcW w:w="4733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904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ar-SA"/>
        </w:rPr>
        <w:br w:type="page" w:clear="all"/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3" w:name="_Ref167978837"/>
      <w:r>
        <w:rPr>
          <w:rFonts w:eastAsia="Times New Roman"/>
          <w:highlight w:val="white"/>
          <w:lang w:eastAsia="ar-SA"/>
        </w:rPr>
        <w:t xml:space="preserve">Приложение № </w:t>
      </w:r>
      <w:r>
        <w:rPr>
          <w:rFonts w:eastAsia="Times New Roman"/>
          <w:highlight w:val="white"/>
          <w:lang w:eastAsia="ar-SA"/>
        </w:rPr>
        <w:t xml:space="preserve">5</w:t>
      </w:r>
      <w:bookmarkEnd w:id="73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bCs/>
          <w:szCs w:val="24"/>
          <w:highlight w:val="white"/>
        </w:rPr>
      </w:pPr>
      <w:r>
        <w:rPr>
          <w:b/>
          <w:bCs/>
          <w:szCs w:val="24"/>
          <w:highlight w:val="white"/>
        </w:rPr>
        <w:t xml:space="preserve">Акт сдачи-приемки выполненных работ</w:t>
      </w:r>
      <w:r>
        <w:rPr>
          <w:b/>
          <w:bCs/>
          <w:szCs w:val="24"/>
          <w:highlight w:val="white"/>
        </w:rPr>
      </w:r>
      <w:r>
        <w:rPr>
          <w:b/>
          <w:bCs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bCs/>
          <w:szCs w:val="24"/>
          <w:highlight w:val="white"/>
        </w:rPr>
      </w:pPr>
      <w:r>
        <w:rPr>
          <w:b/>
          <w:bCs/>
          <w:szCs w:val="24"/>
          <w:highlight w:val="white"/>
        </w:rPr>
        <w:t xml:space="preserve">(форма)</w:t>
      </w:r>
      <w:r>
        <w:rPr>
          <w:b/>
          <w:bCs/>
          <w:szCs w:val="24"/>
          <w:highlight w:val="white"/>
        </w:rPr>
      </w:r>
      <w:r>
        <w:rPr>
          <w:b/>
          <w:bCs/>
          <w:szCs w:val="24"/>
          <w:highlight w:val="white"/>
        </w:rPr>
      </w:r>
    </w:p>
    <w:tbl>
      <w:tblPr>
        <w:tblW w:w="9727" w:type="dxa"/>
        <w:tblInd w:w="-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9687"/>
      </w:tblGrid>
      <w:tr>
        <w:tblPrEx/>
        <w:trPr>
          <w:trHeight w:val="480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0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/>
                <w:bCs/>
                <w:szCs w:val="24"/>
                <w:highlight w:val="white"/>
              </w:rPr>
            </w:pPr>
            <w:r>
              <w:rPr>
                <w:b/>
                <w:bCs/>
                <w:szCs w:val="24"/>
                <w:highlight w:val="white"/>
              </w:rPr>
            </w:r>
            <w:r>
              <w:rPr>
                <w:b/>
                <w:bCs/>
                <w:szCs w:val="24"/>
                <w:highlight w:val="white"/>
              </w:rPr>
            </w:r>
            <w:r>
              <w:rPr>
                <w:b/>
                <w:bCs/>
                <w:szCs w:val="24"/>
                <w:highlight w:val="white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87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АКТ СДАЧИ-ПРИЕМКИ РАБОТ №  ________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  <w:tbl>
            <w:tblPr>
              <w:tblW w:w="92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"/>
              <w:gridCol w:w="425"/>
              <w:gridCol w:w="8"/>
              <w:gridCol w:w="2260"/>
              <w:gridCol w:w="8"/>
              <w:gridCol w:w="843"/>
              <w:gridCol w:w="8"/>
              <w:gridCol w:w="1551"/>
              <w:gridCol w:w="8"/>
              <w:gridCol w:w="172"/>
              <w:gridCol w:w="1096"/>
              <w:gridCol w:w="8"/>
              <w:gridCol w:w="984"/>
              <w:gridCol w:w="8"/>
              <w:gridCol w:w="1419"/>
              <w:gridCol w:w="8"/>
              <w:gridCol w:w="208"/>
            </w:tblGrid>
            <w:tr>
              <w:tblPrEx/>
              <w:trPr>
                <w:gridBefore w:val="1"/>
                <w:trHeight w:val="255"/>
              </w:trPr>
              <w:tc>
                <w:tcPr>
                  <w:gridSpan w:val="16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9014" w:type="dxa"/>
                  <w:vAlign w:val="bottom"/>
                  <w:textDirection w:val="lrTb"/>
                  <w:noWrap/>
                </w:tcPr>
                <w:p>
                  <w:pPr>
                    <w:ind w:firstLine="66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  <w:p>
                  <w:pPr>
                    <w:ind w:firstLine="66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г.___________                                                                               «_____» _________201_г.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  <w:tbl>
                  <w:tblPr>
                    <w:tblW w:w="95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7898"/>
                    <w:gridCol w:w="61"/>
                  </w:tblGrid>
                  <w:tr>
                    <w:tblPrEx/>
                    <w:trPr>
                      <w:gridAfter w:val="1"/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631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  <w:t xml:space="preserve">Заказчик: </w:t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  <w:tc>
                      <w:tcPr>
                        <w:tcBorders>
                          <w:top w:val="none" w:color="000000" w:sz="4" w:space="0"/>
                          <w:left w:val="none" w:color="000000" w:sz="4" w:space="0"/>
                          <w:bottom w:val="single" w:color="auto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7898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631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  <w:tc>
                      <w:tcPr>
                        <w:gridSpan w:val="2"/>
                        <w:tcBorders>
                          <w:top w:val="single" w:color="auto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7959" w:type="dxa"/>
                        <w:textDirection w:val="lrTb"/>
                        <w:noWrap/>
                      </w:tcPr>
                      <w:p>
                        <w:pPr>
                          <w:ind w:firstLine="66"/>
                          <w:jc w:val="center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i/>
                            <w:iCs/>
                            <w:highlight w:val="white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highlight w:val="white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highlight w:val="white"/>
                          </w:rPr>
                          <w:t xml:space="preserve">)</w:t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631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  <w:t xml:space="preserve">Подрядчик: </w:t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  <w:tc>
                      <w:tcPr>
                        <w:gridSpan w:val="2"/>
                        <w:tcBorders>
                          <w:top w:val="none" w:color="000000" w:sz="4" w:space="0"/>
                          <w:left w:val="none" w:color="000000" w:sz="4" w:space="0"/>
                          <w:bottom w:val="single" w:color="auto" w:sz="4" w:space="0"/>
                          <w:right w:val="none" w:color="000000" w:sz="4" w:space="0"/>
                        </w:tcBorders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7959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1631" w:type="dxa"/>
                        <w:vAlign w:val="bottom"/>
                        <w:textDirection w:val="lrTb"/>
                        <w:noWrap/>
                      </w:tcPr>
                      <w:p>
                        <w:pPr>
                          <w:ind w:firstLine="66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  <w:tc>
                      <w:tcPr>
                        <w:gridSpan w:val="2"/>
                        <w:tcMar>
                          <w:left w:w="15" w:type="dxa"/>
                          <w:top w:w="15" w:type="dxa"/>
                          <w:right w:w="15" w:type="dxa"/>
                          <w:bottom w:w="0" w:type="dxa"/>
                        </w:tcMar>
                        <w:tcW w:w="7959" w:type="dxa"/>
                        <w:textDirection w:val="lrTb"/>
                        <w:noWrap/>
                      </w:tcPr>
                      <w:p>
                        <w:pPr>
                          <w:ind w:firstLine="66"/>
                          <w:jc w:val="center"/>
                          <w:shd w:val="clear" w:color="ffffff" w:themeColor="background1" w:fill="ffffff" w:themeFill="background1"/>
                          <w:rPr>
                            <w:highlight w:val="white"/>
                          </w:rPr>
                        </w:pPr>
                        <w:r>
                          <w:rPr>
                            <w:i/>
                            <w:iCs/>
                            <w:highlight w:val="white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highlight w:val="white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highlight w:val="white"/>
                          </w:rPr>
                          <w:t xml:space="preserve">)</w:t>
                        </w:r>
                        <w:r>
                          <w:rPr>
                            <w:highlight w:val="white"/>
                          </w:rPr>
                        </w:r>
                        <w:r>
                          <w:rPr>
                            <w:highlight w:val="white"/>
                          </w:rPr>
                        </w:r>
                      </w:p>
                    </w:tc>
                  </w:tr>
                </w:tbl>
                <w:p>
                  <w:pPr>
                    <w:ind w:firstLine="66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составили настоящий акт о нижеследующем: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  <w:p>
                  <w:pPr>
                    <w:ind w:firstLine="66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gridBefore w:val="1"/>
                <w:trHeight w:val="255"/>
              </w:trPr>
              <w:tc>
                <w:tcPr>
                  <w:gridSpan w:val="16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9014" w:type="dxa"/>
                  <w:vAlign w:val="bottom"/>
                  <w:textDirection w:val="lrTb"/>
                  <w:noWrap/>
                </w:tcPr>
                <w:p>
                  <w:pPr>
                    <w:ind w:firstLine="66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Сметная (договорная) стоимость по договору № _  от  ___ 200_ г.  -  ___________ руб.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  <w:p>
                  <w:pPr>
                    <w:ind w:firstLine="66"/>
                    <w:shd w:val="clear" w:color="ffffff" w:themeColor="background1" w:fill="ffffff" w:themeFill="background1"/>
                    <w:rPr>
                      <w:i/>
                      <w:iCs/>
                      <w:highlight w:val="white"/>
                    </w:rPr>
                  </w:pPr>
                  <w:r>
                    <w:rPr>
                      <w:i/>
                      <w:iCs/>
                      <w:highlight w:val="white"/>
                    </w:rPr>
                  </w:r>
                  <w:r>
                    <w:rPr>
                      <w:i/>
                      <w:iCs/>
                      <w:highlight w:val="white"/>
                    </w:rPr>
                  </w:r>
                  <w:r>
                    <w:rPr>
                      <w:i/>
                      <w:iCs/>
                      <w:highlight w:val="white"/>
                    </w:rPr>
                  </w:r>
                </w:p>
              </w:tc>
            </w:tr>
            <w:tr>
              <w:tblPrEx/>
              <w:trPr>
                <w:gridBefore w:val="1"/>
                <w:trHeight w:val="255"/>
              </w:trPr>
              <w:tc>
                <w:tcPr>
                  <w:gridSpan w:val="9"/>
                  <w:tcMar>
                    <w:left w:w="15" w:type="dxa"/>
                    <w:top w:w="15" w:type="dxa"/>
                    <w:right w:w="15" w:type="dxa"/>
                    <w:bottom w:w="0" w:type="dxa"/>
                  </w:tcMar>
                  <w:tcW w:w="5283" w:type="dxa"/>
                  <w:vAlign w:val="bottom"/>
                  <w:textDirection w:val="lrTb"/>
                  <w:noWrap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7"/>
                  <w:tcW w:w="3731" w:type="dxa"/>
                  <w:textDirection w:val="lrTb"/>
                  <w:noWrap w:val="false"/>
                </w:tcPr>
                <w:p>
                  <w:pPr>
                    <w:ind w:right="180"/>
                    <w:jc w:val="right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               Этап № ______ 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cantSplit/>
                <w:gridAfter w:val="1"/>
              </w:trPr>
              <w:tc>
                <w:tcPr>
                  <w:gridSpan w:val="3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49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№ п/п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2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Наименование работ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11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105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Выполнено работ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</w:tr>
            <w:tr>
              <w:tblPrEx/>
              <w:trPr>
                <w:cantSplit/>
                <w:gridAfter w:val="1"/>
                <w:trHeight w:val="693"/>
              </w:trPr>
              <w:tc>
                <w:tcPr>
                  <w:gridSpan w:val="3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W w:w="64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ind w:firstLine="119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gridSpan w:val="2"/>
                  <w:tcBorders>
                    <w:top w:val="single" w:color="auto" w:sz="8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W w:w="2268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ind w:firstLine="119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ед. 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изм.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559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количество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цена за 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1 ед., руб.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стоимость, 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руб.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в </w:t>
                  </w:r>
                  <w:r>
                    <w:rPr>
                      <w:b/>
                      <w:bCs/>
                      <w:highlight w:val="white"/>
                    </w:rPr>
                    <w:t xml:space="preserve">т.ч</w:t>
                  </w:r>
                  <w:r>
                    <w:rPr>
                      <w:b/>
                      <w:bCs/>
                      <w:highlight w:val="white"/>
                    </w:rPr>
                    <w:t xml:space="preserve">. НДС, руб.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gridSpan w:val="2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41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1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268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2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3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559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4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5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6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7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gridSpan w:val="2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41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268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559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gridSpan w:val="2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41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268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559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gridSpan w:val="2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641" w:type="dxa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268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559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3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276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gridAfter w:val="2"/>
              </w:trPr>
              <w:tc>
                <w:tcPr>
                  <w:gridSpan w:val="4"/>
                  <w:tcBorders>
                    <w:top w:val="none" w:color="000000" w:sz="4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2909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Выполнено работ по этапу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7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686" w:type="dxa"/>
                  <w:vAlign w:val="center"/>
                  <w:textDirection w:val="lrTb"/>
                  <w:noWrap w:val="false"/>
                </w:tcPr>
                <w:p>
                  <w:pPr>
                    <w:ind w:firstLine="119"/>
                    <w:jc w:val="center"/>
                    <w:shd w:val="clear" w:color="ffffff" w:themeColor="background1" w:fill="ffffff" w:themeFill="background1"/>
                    <w:rPr>
                      <w:b/>
                      <w:bCs/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ИТОГО</w:t>
                  </w:r>
                  <w:r>
                    <w:rPr>
                      <w:b/>
                      <w:bCs/>
                      <w:highlight w:val="white"/>
                    </w:rPr>
                  </w:r>
                  <w:r>
                    <w:rPr>
                      <w:b/>
                      <w:bCs/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992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Borders>
                    <w:top w:val="none" w:color="000000" w:sz="4" w:space="0"/>
                    <w:left w:val="none" w:color="000000" w:sz="4" w:space="0"/>
                    <w:bottom w:val="single" w:color="auto" w:sz="8" w:space="0"/>
                    <w:right w:val="single" w:color="auto" w:sz="8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1427" w:type="dxa"/>
                  <w:textDirection w:val="lrTb"/>
                  <w:noWrap w:val="false"/>
                </w:tcPr>
                <w:p>
                  <w:pPr>
                    <w:ind w:firstLine="119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</w:tbl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Выполненные работы удовлетворяют условиям договора (техническому заданию).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Подрядчиком переданы Заказчику следующие документы (с указанием количества оригиналов/копий, на каком носителе, в каком формате)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____________________________________________________________________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tbl>
            <w:tblPr>
              <w:tblW w:w="9720" w:type="dxa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4046"/>
              <w:gridCol w:w="720"/>
              <w:gridCol w:w="337"/>
              <w:gridCol w:w="4163"/>
            </w:tblGrid>
            <w:tr>
              <w:tblPrEx/>
              <w:trPr>
                <w:cantSplit/>
              </w:trPr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00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От Заказчика: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720" w:type="dxa"/>
                  <w:vMerge w:val="restart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gridSpan w:val="2"/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500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b/>
                      <w:bCs/>
                      <w:highlight w:val="white"/>
                    </w:rPr>
                    <w:t xml:space="preserve">От Подрядчика:</w:t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cantSplit/>
                <w:trHeight w:val="276"/>
              </w:trPr>
              <w:tc>
                <w:tcPr>
                  <w:tcW w:w="454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046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W w:w="720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W w:w="33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163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W w:w="454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046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W w:w="720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163" w:type="dxa"/>
                  <w:textDirection w:val="lrTb"/>
                  <w:noWrap w:val="false"/>
                </w:tcPr>
                <w:p>
                  <w:pPr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W w:w="454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046" w:type="dxa"/>
                  <w:textDirection w:val="lrTb"/>
                  <w:noWrap w:val="false"/>
                </w:tcPr>
                <w:p>
                  <w:pPr>
                    <w:ind w:firstLine="7"/>
                    <w:jc w:val="center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  <w:tc>
                <w:tcPr>
                  <w:tcW w:w="720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163" w:type="dxa"/>
                  <w:textDirection w:val="lrTb"/>
                  <w:noWrap w:val="false"/>
                </w:tcPr>
                <w:p>
                  <w:pPr>
                    <w:jc w:val="center"/>
                    <w:shd w:val="clear" w:color="ffffff" w:themeColor="background1" w:fill="ffffff" w:themeFill="background1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  <w:r>
                    <w:rPr>
                      <w:highlight w:val="white"/>
                    </w:rPr>
                  </w:r>
                </w:p>
              </w:tc>
            </w:tr>
          </w:tbl>
          <w:p>
            <w:pPr>
              <w:ind w:right="-76"/>
              <w:jc w:val="center"/>
              <w:shd w:val="clear" w:color="ffffff" w:themeColor="background1" w:fill="ffffff" w:themeFill="background1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ar-SA"/>
        </w:rPr>
        <w:br w:type="page" w:clear="all"/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4" w:name="_Ref167978882"/>
      <w:r>
        <w:rPr>
          <w:rFonts w:eastAsia="Times New Roman"/>
          <w:highlight w:val="white"/>
          <w:lang w:eastAsia="ar-SA"/>
        </w:rPr>
        <w:t xml:space="preserve">Приложение № </w:t>
      </w:r>
      <w:r>
        <w:rPr>
          <w:rFonts w:eastAsia="Times New Roman"/>
          <w:highlight w:val="white"/>
          <w:lang w:eastAsia="ar-SA"/>
        </w:rPr>
        <w:t xml:space="preserve">6</w:t>
      </w:r>
      <w:bookmarkEnd w:id="74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67"/>
        <w:jc w:val="right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tabs>
          <w:tab w:val="left" w:pos="142" w:leader="none"/>
          <w:tab w:val="left" w:pos="1134" w:leader="none"/>
        </w:tabs>
        <w:rPr>
          <w:b/>
          <w:szCs w:val="24"/>
          <w:highlight w:val="white"/>
        </w:rPr>
      </w:pPr>
      <w:r>
        <w:rPr>
          <w:b/>
          <w:szCs w:val="24"/>
          <w:highlight w:val="white"/>
        </w:rPr>
        <w:t xml:space="preserve">Критерии отбора Банков-Гарантов</w:t>
      </w:r>
      <w:r>
        <w:rPr>
          <w:b/>
          <w:szCs w:val="24"/>
          <w:highlight w:val="white"/>
        </w:rPr>
      </w:r>
      <w:r>
        <w:rPr>
          <w:b/>
          <w:szCs w:val="24"/>
          <w:highlight w:val="white"/>
        </w:rPr>
      </w:r>
    </w:p>
    <w:p>
      <w:pPr>
        <w:shd w:val="clear" w:color="ffffff" w:themeColor="background1" w:fill="ffffff" w:themeFill="background1"/>
        <w:tabs>
          <w:tab w:val="left" w:pos="1134" w:leader="none"/>
        </w:tabs>
        <w:rPr>
          <w:szCs w:val="24"/>
          <w:highlight w:val="white"/>
        </w:rPr>
      </w:pPr>
      <w:r>
        <w:rPr>
          <w:szCs w:val="24"/>
          <w:highlight w:val="white"/>
        </w:rPr>
        <w:t xml:space="preserve">Банк-Гарант (кредитная организация), выдающий Банковскую гарантию, должен соответствовать следующим критериям</w:t>
      </w:r>
      <w:r>
        <w:rPr>
          <w:szCs w:val="24"/>
          <w:highlight w:val="white"/>
          <w:vertAlign w:val="superscript"/>
        </w:rPr>
        <w:footnoteReference w:id="5"/>
      </w:r>
      <w:r>
        <w:rPr>
          <w:szCs w:val="24"/>
          <w:highlight w:val="white"/>
        </w:rPr>
        <w:t xml:space="preserve">:</w:t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Иметь действующую лицензию Центрального банка Российской Федерации (далее - ЦБ РФ), разрешающую выдачу банковских гарантий. При этом лицензия не должна быть приостановлена полностью или частично.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Быть включенным в П</w:t>
      </w:r>
      <w:r>
        <w:rPr>
          <w:highlight w:val="white"/>
        </w:rPr>
        <w:t xml:space="preserve">еречень кредитных организаций, соответствующих требованиям, установленным частью 1 статьи 2 Федерального закона от 21.07.2014 № 213-ФЗ «Об открытии банковских счетов и аккредитивов, о заключении договоров банковского вклада хозяйственными обществами, имеющ</w:t>
      </w:r>
      <w:r>
        <w:rPr>
          <w:highlight w:val="white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- 213-ФЗ) или иным документом, его заменяющим (в случае отмены 213-ФЗ).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Иметь собственные средства (капитал) в размере не менее 28 000 000 000 (Двадцати восьми миллиардов) млрд. рублей на 01 января текущего календарного года, опубликованного на официальном сайте ЦБ РФ в информационно-телекоммуникационной сети «Интернет» (</w:t>
      </w:r>
      <w:hyperlink r:id="rId17" w:tooltip="http://www.cbr.ru" w:history="1">
        <w:r>
          <w:rPr>
            <w:rStyle w:val="1034"/>
            <w:color w:val="auto"/>
            <w:highlight w:val="white"/>
            <w:u w:val="none"/>
          </w:rPr>
          <w:t xml:space="preserve">www.cbr.ru</w:t>
        </w:r>
      </w:hyperlink>
      <w:r>
        <w:rPr>
          <w:highlight w:val="white"/>
        </w:rPr>
        <w:t xml:space="preserve">) по строке 000 «Расчет собственных средс</w:t>
      </w:r>
      <w:r>
        <w:rPr>
          <w:highlight w:val="white"/>
        </w:rPr>
        <w:t xml:space="preserve">тв (капитала) («Базель III»)», код формы 0409123 и рассчитанного в соответствии с Положением Банка России  от 04.07.2018 № 646-П «О методике определения величины собственных средств (капитала) кредитных организаций («Базель III)»  (далее – Методика ЦБ РФ).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Иметь кредитный рейтинг по национальной шкале не ниже уровня  «А-» АКРА или не ниже уровня «</w:t>
      </w:r>
      <w:r>
        <w:rPr>
          <w:highlight w:val="white"/>
        </w:rPr>
        <w:t xml:space="preserve">ruВВВ</w:t>
      </w:r>
      <w:r>
        <w:rPr>
          <w:highlight w:val="white"/>
        </w:rPr>
        <w:t xml:space="preserve">» Эксперт РА</w:t>
      </w:r>
      <w:r>
        <w:rPr>
          <w:highlight w:val="white"/>
          <w:vertAlign w:val="superscript"/>
        </w:rPr>
        <w:footnoteReference w:id="6"/>
      </w:r>
      <w:r>
        <w:rPr>
          <w:highlight w:val="white"/>
        </w:rPr>
        <w:t xml:space="preserve">. В случае отсутствия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</w:t>
      </w:r>
      <w:r>
        <w:rPr>
          <w:highlight w:val="white"/>
        </w:rPr>
        <w:t xml:space="preserve">Fitch-Ratings</w:t>
      </w:r>
      <w:r>
        <w:rPr>
          <w:highlight w:val="white"/>
        </w:rPr>
        <w:t xml:space="preserve">» или «</w:t>
      </w:r>
      <w:r>
        <w:rPr>
          <w:highlight w:val="white"/>
        </w:rPr>
        <w:t xml:space="preserve">Standard</w:t>
      </w:r>
      <w:r>
        <w:rPr>
          <w:highlight w:val="white"/>
        </w:rPr>
        <w:t xml:space="preserve"> &amp; </w:t>
      </w:r>
      <w:r>
        <w:rPr>
          <w:highlight w:val="white"/>
        </w:rPr>
        <w:t xml:space="preserve">Poor's</w:t>
      </w:r>
      <w:r>
        <w:rPr>
          <w:highlight w:val="white"/>
        </w:rPr>
        <w:t xml:space="preserve">» либо уровня «Bа2» по классификации рейтингового агентства «</w:t>
      </w:r>
      <w:r>
        <w:rPr>
          <w:highlight w:val="white"/>
        </w:rPr>
        <w:t xml:space="preserve">Moody's</w:t>
      </w:r>
      <w:r>
        <w:rPr>
          <w:highlight w:val="white"/>
        </w:rPr>
        <w:t xml:space="preserve"> </w:t>
      </w:r>
      <w:r>
        <w:rPr>
          <w:highlight w:val="white"/>
        </w:rPr>
        <w:t xml:space="preserve">Investors</w:t>
      </w:r>
      <w:r>
        <w:rPr>
          <w:highlight w:val="white"/>
        </w:rPr>
        <w:t xml:space="preserve"> </w:t>
      </w:r>
      <w:r>
        <w:rPr>
          <w:highlight w:val="white"/>
        </w:rPr>
        <w:t xml:space="preserve">Service</w:t>
      </w:r>
      <w:r>
        <w:rPr>
          <w:highlight w:val="white"/>
        </w:rPr>
        <w:t xml:space="preserve">».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Указанные рейтинги должны быть действительными и не могут находиться в состоянии «отозван» или «приостановлен» или «на пересмотре - прогноз негативный».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Участвовать в системе обязательного страхования вкладов физических лиц в банках Российской Федерации в соответствие с Федеральным законом от 23.12.2003 N 177-ФЗ «О страховании вкладов физических лиц в банках Российской Федерации».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находиться в п</w:t>
      </w:r>
      <w:r>
        <w:rPr>
          <w:highlight w:val="white"/>
        </w:rPr>
        <w:t xml:space="preserve">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(http://www.asv.org.ru)).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Не должен иметь просроченную задолженность перед ПАО «</w:t>
      </w:r>
      <w:r>
        <w:rPr>
          <w:highlight w:val="white"/>
        </w:rPr>
        <w:t xml:space="preserve">РусГидро</w:t>
      </w:r>
      <w:r>
        <w:rPr>
          <w:highlight w:val="white"/>
        </w:rPr>
        <w:t xml:space="preserve">» и компаниями Группы </w:t>
      </w:r>
      <w:r>
        <w:rPr>
          <w:highlight w:val="white"/>
        </w:rPr>
        <w:t xml:space="preserve">РусГидро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Присутствовать (иметь отделение, филиал) по месту нахождения ПАО «</w:t>
      </w:r>
      <w:r>
        <w:rPr>
          <w:highlight w:val="white"/>
        </w:rPr>
        <w:t xml:space="preserve">РусГидро</w:t>
      </w:r>
      <w:r>
        <w:rPr>
          <w:highlight w:val="white"/>
        </w:rPr>
        <w:t xml:space="preserve">», его обособленного подразделения или Филиала, для нужд которого заключается Договор</w:t>
      </w:r>
      <w:r>
        <w:rPr>
          <w:highlight w:val="white"/>
          <w:vertAlign w:val="superscript"/>
        </w:rPr>
        <w:footnoteReference w:id="7"/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Критерии, установленные п. 3, 4 и 6, не распространяются на кредитные организации: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 отношении которых или в отношении лиц, под контролем либо значительным влиянием которых </w:t>
      </w:r>
      <w:r>
        <w:rPr>
          <w:highlight w:val="white"/>
        </w:rPr>
        <w:t xml:space="preserve">находятся кредитные организации, по состоянию на 1 января 2015 г.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основной целью деятельности которых является реализация программ поддержки малого и среднего предпринимательства в соответс</w:t>
      </w:r>
      <w:r>
        <w:rPr>
          <w:highlight w:val="white"/>
        </w:rPr>
        <w:t xml:space="preserve">твии с Указом Президента Российской Федерации от 05.06.2015 № 287 «О мерах по дальнейшему развитию малого и среднего предпринимательства и Федеральным законом от 24.07.2007 № 209-ФЗ «О развитии малого и среднего предпринимательства в Российской Федерации».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1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входящие в перечень сис</w:t>
      </w:r>
      <w:r>
        <w:rPr>
          <w:highlight w:val="white"/>
        </w:rPr>
        <w:t xml:space="preserve">темно значимых кредитных организаций, утверждаемый ЦБ РФ в соответствии с Методикой определения системно значимых кредитных организаций, утвержденной указанием ЦБ РФ от 22.07.2015 № 3737-У и действующий по состоянию на 01 января текущего календарного года.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Максимальная сумма одной Банковской гарантии, обеспечивающей обязательства контрагента перед Обществом или компаниями Группы </w:t>
      </w:r>
      <w:r>
        <w:rPr>
          <w:highlight w:val="white"/>
        </w:rPr>
        <w:t xml:space="preserve">РусГидро</w:t>
      </w:r>
      <w:r>
        <w:rPr>
          <w:highlight w:val="white"/>
        </w:rPr>
        <w:t xml:space="preserve">, должна составлят</w:t>
      </w:r>
      <w:r>
        <w:rPr>
          <w:highlight w:val="white"/>
        </w:rPr>
        <w:t xml:space="preserve">ь не более 5 (пяти) процентов от величины собственных средств (капитала) кредитной организации на последнюю отчетную дату, предшествующую дате выдачи гарантии, опубликованной на официальном сайте ЦБ РФ в информационно-телекоммуникационной сети «Интернет» (</w:t>
      </w:r>
      <w:hyperlink r:id="rId18" w:tooltip="http://www.cbr.ru" w:history="1">
        <w:r>
          <w:rPr>
            <w:rStyle w:val="1034"/>
            <w:color w:val="auto"/>
            <w:highlight w:val="white"/>
            <w:u w:val="none"/>
          </w:rPr>
          <w:t xml:space="preserve">www.cbr.ru</w:t>
        </w:r>
      </w:hyperlink>
      <w:r>
        <w:rPr>
          <w:highlight w:val="white"/>
        </w:rPr>
        <w:t xml:space="preserve">) по строке 000 «Расчет собственных средств (капитала) («Базель III»)», код формы 0409123, рассчитанной в соответствии с Методикой ЦБ РФ.</w:t>
      </w:r>
      <w:r>
        <w:rPr>
          <w:highlight w:val="white"/>
        </w:rPr>
      </w:r>
      <w:r>
        <w:rPr>
          <w:highlight w:val="white"/>
        </w:rPr>
      </w:r>
    </w:p>
    <w:p>
      <w:pPr>
        <w:pStyle w:val="1055"/>
        <w:numPr>
          <w:ilvl w:val="0"/>
          <w:numId w:val="46"/>
        </w:numPr>
        <w:ind w:firstLine="567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Обществом и компаниями Группы </w:t>
      </w:r>
      <w:r>
        <w:rPr>
          <w:highlight w:val="white"/>
        </w:rPr>
        <w:t xml:space="preserve">РусГидро</w:t>
      </w:r>
      <w:r>
        <w:rPr>
          <w:highlight w:val="white"/>
        </w:rPr>
        <w:t xml:space="preserve">, не должна превышать размер лимита риска, определяемого по формуле: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left="720"/>
        <w:jc w:val="center"/>
        <w:spacing w:before="120"/>
        <w:shd w:val="clear" w:color="ffffff" w:themeColor="background1" w:fill="ffffff" w:themeFill="background1"/>
        <w:rPr>
          <w:color w:val="000000"/>
          <w:szCs w:val="24"/>
          <w:highlight w:val="white"/>
        </w:rPr>
      </w:pPr>
      <w:r>
        <w:rPr>
          <w:b/>
          <w:i/>
          <w:color w:val="000000"/>
          <w:szCs w:val="24"/>
          <w:highlight w:val="white"/>
          <w:lang w:val="en-US"/>
        </w:rPr>
        <w:t xml:space="preserve">Lim</w:t>
      </w:r>
      <w:r>
        <w:rPr>
          <w:b/>
          <w:i/>
          <w:color w:val="000000"/>
          <w:szCs w:val="24"/>
          <w:highlight w:val="white"/>
          <w:vertAlign w:val="subscript"/>
          <w:lang w:val="en-US"/>
        </w:rPr>
        <w:t xml:space="preserve">Ai</w:t>
      </w:r>
      <w:r>
        <w:rPr>
          <w:b/>
          <w:i/>
          <w:color w:val="000000"/>
          <w:szCs w:val="24"/>
          <w:highlight w:val="white"/>
          <w:lang w:val="en-US"/>
        </w:rPr>
        <w:t xml:space="preserve"> </w:t>
      </w:r>
      <w:r>
        <w:rPr>
          <w:color w:val="000000"/>
          <w:szCs w:val="24"/>
          <w:highlight w:val="white"/>
        </w:rPr>
        <w:t xml:space="preserve"> = </w:t>
      </w:r>
      <w:r>
        <w:rPr>
          <w:b/>
          <w:i/>
          <w:color w:val="000000"/>
          <w:szCs w:val="24"/>
          <w:highlight w:val="white"/>
        </w:rPr>
        <w:t xml:space="preserve">r</w:t>
      </w:r>
      <w:r>
        <w:rPr>
          <w:b/>
          <w:i/>
          <w:color w:val="000000"/>
          <w:szCs w:val="24"/>
          <w:highlight w:val="white"/>
          <w:vertAlign w:val="subscript"/>
        </w:rPr>
        <w:t xml:space="preserve">i</w:t>
      </w:r>
      <w:r>
        <w:rPr>
          <w:color w:val="000000"/>
          <w:szCs w:val="24"/>
          <w:highlight w:val="white"/>
        </w:rPr>
        <w:t xml:space="preserve"> ×  </w:t>
      </w:r>
      <w:r>
        <w:rPr>
          <w:b/>
          <w:i/>
          <w:color w:val="000000"/>
          <w:szCs w:val="24"/>
          <w:highlight w:val="white"/>
        </w:rPr>
        <w:t xml:space="preserve">С</w:t>
      </w:r>
      <w:r>
        <w:rPr>
          <w:b/>
          <w:i/>
          <w:color w:val="000000"/>
          <w:szCs w:val="24"/>
          <w:highlight w:val="white"/>
          <w:lang w:val="en-US"/>
        </w:rPr>
        <w:t xml:space="preserve">K</w:t>
      </w:r>
      <w:r>
        <w:rPr>
          <w:b/>
          <w:i/>
          <w:color w:val="000000"/>
          <w:szCs w:val="24"/>
          <w:highlight w:val="white"/>
          <w:vertAlign w:val="subscript"/>
          <w:lang w:val="en-US"/>
        </w:rPr>
        <w:t xml:space="preserve">i</w:t>
      </w:r>
      <w:r>
        <w:rPr>
          <w:color w:val="000000"/>
          <w:szCs w:val="24"/>
          <w:highlight w:val="white"/>
        </w:rPr>
        <w:t xml:space="preserve">    , где</w:t>
      </w:r>
      <w:r>
        <w:rPr>
          <w:color w:val="000000"/>
          <w:szCs w:val="24"/>
          <w:highlight w:val="white"/>
        </w:rPr>
      </w:r>
      <w:r>
        <w:rPr>
          <w:color w:val="000000"/>
          <w:szCs w:val="24"/>
          <w:highlight w:val="white"/>
        </w:rPr>
      </w:r>
    </w:p>
    <w:p>
      <w:pPr>
        <w:contextualSpacing/>
        <w:ind w:left="720"/>
        <w:jc w:val="center"/>
        <w:spacing w:before="120"/>
        <w:shd w:val="clear" w:color="ffffff" w:themeColor="background1" w:fill="ffffff" w:themeFill="background1"/>
        <w:rPr>
          <w:color w:val="000000"/>
          <w:szCs w:val="24"/>
          <w:highlight w:val="white"/>
        </w:rPr>
      </w:pPr>
      <w:r>
        <w:rPr>
          <w:color w:val="000000"/>
          <w:szCs w:val="24"/>
          <w:highlight w:val="white"/>
        </w:rPr>
      </w:r>
      <w:r>
        <w:rPr>
          <w:color w:val="000000"/>
          <w:szCs w:val="24"/>
          <w:highlight w:val="white"/>
        </w:rPr>
      </w:r>
      <w:r>
        <w:rPr>
          <w:color w:val="000000"/>
          <w:szCs w:val="24"/>
          <w:highlight w:val="white"/>
        </w:rPr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84"/>
        <w:gridCol w:w="3684"/>
        <w:gridCol w:w="4785"/>
        <w:gridCol w:w="177"/>
      </w:tblGrid>
      <w:tr>
        <w:tblPrEx/>
        <w:trPr>
          <w:trHeight w:val="639"/>
        </w:trPr>
        <w:tc>
          <w:tcPr>
            <w:tcW w:w="817" w:type="dxa"/>
            <w:textDirection w:val="lrTb"/>
            <w:noWrap w:val="false"/>
          </w:tcPr>
          <w:p>
            <w:pPr>
              <w:ind w:right="-108" w:hanging="108"/>
              <w:shd w:val="clear" w:color="ffffff" w:themeColor="background1" w:fill="ffffff" w:themeFill="background1"/>
              <w:rPr>
                <w:color w:val="000000"/>
                <w:szCs w:val="24"/>
                <w:highlight w:val="white"/>
              </w:rPr>
            </w:pPr>
            <w:r>
              <w:rPr>
                <w:b/>
                <w:i/>
                <w:color w:val="000000"/>
                <w:szCs w:val="24"/>
                <w:highlight w:val="white"/>
              </w:rPr>
              <w:t xml:space="preserve">Lim</w:t>
            </w:r>
            <w:r>
              <w:rPr>
                <w:b/>
                <w:i/>
                <w:color w:val="000000"/>
                <w:szCs w:val="24"/>
                <w:highlight w:val="white"/>
                <w:vertAlign w:val="subscript"/>
                <w:lang w:val="en-US"/>
              </w:rPr>
              <w:t xml:space="preserve">Ai 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left="317" w:right="-108" w:hanging="317"/>
              <w:shd w:val="clear" w:color="ffffff" w:themeColor="background1" w:fill="ffffff" w:themeFill="background1"/>
              <w:widowControl w:val="off"/>
              <w:rPr>
                <w:color w:val="000000"/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-  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</w:tc>
        <w:tc>
          <w:tcPr>
            <w:gridSpan w:val="3"/>
            <w:tcW w:w="8538" w:type="dxa"/>
            <w:textDirection w:val="lrTb"/>
            <w:noWrap w:val="false"/>
          </w:tcPr>
          <w:p>
            <w:pPr>
              <w:ind w:left="67" w:right="-108" w:firstLine="170"/>
              <w:shd w:val="clear" w:color="ffffff" w:themeColor="background1" w:fill="ffffff" w:themeFill="background1"/>
              <w:rPr>
                <w:color w:val="000000"/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Лимит риска для i-ой кредитной организации. Показатель округляется с точностью до целого числа. Округление произво</w:t>
            </w:r>
            <w:r>
              <w:rPr>
                <w:szCs w:val="24"/>
                <w:highlight w:val="white"/>
              </w:rPr>
              <w:t xml:space="preserve">дится по правилам математического округления, а именно: в случае, если первый знак после запятой больше или равен 5, целая часть числа увеличивается на единицу, в случае если первый знак после запятой меньше 5, целая часть числа не изменяется, в млн. руб.;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</w:tc>
      </w:tr>
      <w:tr>
        <w:tblPrEx/>
        <w:trPr>
          <w:trHeight w:val="280"/>
        </w:trPr>
        <w:tc>
          <w:tcPr>
            <w:tcW w:w="817" w:type="dxa"/>
            <w:textDirection w:val="lrTb"/>
            <w:noWrap w:val="false"/>
          </w:tcPr>
          <w:p>
            <w:pPr>
              <w:ind w:right="-108" w:hanging="108"/>
              <w:shd w:val="clear" w:color="ffffff" w:themeColor="background1" w:fill="ffffff" w:themeFill="background1"/>
              <w:rPr>
                <w:b/>
                <w:i/>
                <w:color w:val="000000"/>
                <w:szCs w:val="24"/>
                <w:highlight w:val="white"/>
                <w:vertAlign w:val="subscript"/>
              </w:rPr>
            </w:pPr>
            <w:r>
              <w:rPr>
                <w:b/>
                <w:i/>
                <w:color w:val="000000"/>
                <w:szCs w:val="24"/>
                <w:highlight w:val="white"/>
              </w:rPr>
              <w:t xml:space="preserve">С</w:t>
            </w:r>
            <w:r>
              <w:rPr>
                <w:b/>
                <w:i/>
                <w:color w:val="000000"/>
                <w:szCs w:val="24"/>
                <w:highlight w:val="white"/>
                <w:lang w:val="en-US"/>
              </w:rPr>
              <w:t xml:space="preserve">K</w:t>
            </w:r>
            <w:r>
              <w:rPr>
                <w:b/>
                <w:i/>
                <w:color w:val="000000"/>
                <w:szCs w:val="24"/>
                <w:highlight w:val="white"/>
                <w:vertAlign w:val="subscript"/>
                <w:lang w:val="en-US"/>
              </w:rPr>
              <w:t xml:space="preserve">i</w:t>
            </w:r>
            <w:r>
              <w:rPr>
                <w:b/>
                <w:i/>
                <w:color w:val="000000"/>
                <w:szCs w:val="24"/>
                <w:highlight w:val="white"/>
                <w:vertAlign w:val="subscript"/>
              </w:rPr>
            </w:r>
            <w:r>
              <w:rPr>
                <w:b/>
                <w:i/>
                <w:color w:val="000000"/>
                <w:szCs w:val="24"/>
                <w:highlight w:val="white"/>
                <w:vertAlign w:val="subscript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shd w:val="clear" w:color="ffffff" w:themeColor="background1" w:fill="ffffff" w:themeFill="background1"/>
              <w:rPr>
                <w:color w:val="000000"/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-</w:t>
            </w:r>
            <w:r>
              <w:rPr>
                <w:color w:val="000000"/>
                <w:szCs w:val="24"/>
                <w:highlight w:val="white"/>
              </w:rPr>
              <w:t xml:space="preserve">  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</w:tc>
        <w:tc>
          <w:tcPr>
            <w:gridSpan w:val="3"/>
            <w:tcW w:w="8538" w:type="dxa"/>
            <w:textDirection w:val="lrTb"/>
            <w:noWrap w:val="false"/>
          </w:tcPr>
          <w:p>
            <w:pPr>
              <w:ind w:left="67" w:right="-108" w:firstLine="170"/>
              <w:shd w:val="clear" w:color="ffffff" w:themeColor="background1" w:fill="ffffff" w:themeFill="background1"/>
              <w:rPr>
                <w:color w:val="000000"/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размер собственных средств (капитала) i-ой кредитной организации на 01 января календарного года, опубликованной на официальном сайте ЦБ РФ в информационно-телекоммуникационной сети «Интернет» (</w:t>
            </w:r>
            <w:hyperlink r:id="rId19" w:tooltip="http://www.cbr.ru" w:history="1">
              <w:r>
                <w:rPr>
                  <w:rStyle w:val="1034"/>
                  <w:color w:val="auto"/>
                  <w:szCs w:val="24"/>
                  <w:highlight w:val="white"/>
                  <w:u w:val="none"/>
                </w:rPr>
                <w:t xml:space="preserve">www.cbr.ru</w:t>
              </w:r>
            </w:hyperlink>
            <w:r>
              <w:rPr>
                <w:szCs w:val="24"/>
                <w:highlight w:val="white"/>
              </w:rPr>
              <w:t xml:space="preserve">) по строке 000 «Расчет собственных средств (капитала) («Базель III»)» в соответствии с Методикой ЦБ РФ;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right="-108" w:hanging="108"/>
              <w:shd w:val="clear" w:color="ffffff" w:themeColor="background1" w:fill="ffffff" w:themeFill="background1"/>
              <w:rPr>
                <w:b/>
                <w:i/>
                <w:color w:val="000000"/>
                <w:szCs w:val="24"/>
                <w:highlight w:val="white"/>
              </w:rPr>
            </w:pPr>
            <w:r>
              <w:rPr>
                <w:b/>
                <w:i/>
                <w:color w:val="000000"/>
                <w:szCs w:val="24"/>
                <w:highlight w:val="white"/>
              </w:rPr>
              <w:t xml:space="preserve">r</w:t>
            </w:r>
            <w:r>
              <w:rPr>
                <w:b/>
                <w:i/>
                <w:color w:val="000000"/>
                <w:szCs w:val="24"/>
                <w:highlight w:val="white"/>
                <w:vertAlign w:val="subscript"/>
              </w:rPr>
              <w:t xml:space="preserve">i</w:t>
            </w:r>
            <w:r>
              <w:rPr>
                <w:b/>
                <w:i/>
                <w:color w:val="000000"/>
                <w:szCs w:val="24"/>
                <w:highlight w:val="white"/>
              </w:rPr>
            </w:r>
            <w:r>
              <w:rPr>
                <w:b/>
                <w:i/>
                <w:color w:val="000000"/>
                <w:szCs w:val="24"/>
                <w:highlight w:val="white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ind w:right="-108"/>
              <w:shd w:val="clear" w:color="ffffff" w:themeColor="background1" w:fill="ffffff" w:themeFill="background1"/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gridSpan w:val="3"/>
            <w:tcW w:w="8538" w:type="dxa"/>
            <w:textDirection w:val="lrTb"/>
            <w:noWrap w:val="false"/>
          </w:tcPr>
          <w:p>
            <w:pPr>
              <w:ind w:left="67" w:right="-108" w:firstLine="170"/>
              <w:shd w:val="clear" w:color="ffffff" w:themeColor="background1" w:fill="ffffff" w:themeFill="background1"/>
              <w:widowControl w:val="off"/>
              <w:tabs>
                <w:tab w:val="left" w:pos="7130" w:leader="none"/>
              </w:tabs>
              <w:rPr>
                <w:szCs w:val="24"/>
                <w:highlight w:val="white"/>
              </w:rPr>
            </w:pPr>
            <w:r>
              <w:rPr>
                <w:szCs w:val="24"/>
                <w:highlight w:val="white"/>
              </w:rPr>
              <w:t xml:space="preserve">рейтинговый коэффициент</w:t>
            </w:r>
            <w:r>
              <w:rPr>
                <w:szCs w:val="24"/>
                <w:highlight w:val="white"/>
                <w:vertAlign w:val="superscript"/>
              </w:rPr>
              <w:footnoteReference w:id="8"/>
            </w:r>
            <w:r>
              <w:rPr>
                <w:szCs w:val="24"/>
                <w:highlight w:val="white"/>
              </w:rPr>
              <w:t xml:space="preserve"> для i-ой кредитной организации, равный: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  <w:p>
            <w:pPr>
              <w:ind w:left="67" w:firstLine="170"/>
              <w:shd w:val="clear" w:color="ffffff" w:themeColor="background1" w:fill="ffffff" w:themeFill="background1"/>
              <w:rPr>
                <w:szCs w:val="24"/>
                <w:highlight w:val="white"/>
              </w:rPr>
            </w:pPr>
            <w:r>
              <w:rPr>
                <w:b/>
                <w:szCs w:val="24"/>
                <w:highlight w:val="white"/>
              </w:rPr>
              <w:t xml:space="preserve">0,1</w:t>
            </w:r>
            <w:r>
              <w:rPr>
                <w:szCs w:val="24"/>
                <w:highlight w:val="white"/>
              </w:rPr>
              <w:t xml:space="preserve"> - если i-</w:t>
            </w:r>
            <w:r>
              <w:rPr>
                <w:szCs w:val="24"/>
                <w:highlight w:val="white"/>
              </w:rPr>
              <w:t xml:space="preserve">ая</w:t>
            </w:r>
            <w:r>
              <w:rPr>
                <w:szCs w:val="24"/>
                <w:highlight w:val="white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Cs w:val="24"/>
                <w:highlight w:val="white"/>
              </w:rPr>
              <w:t xml:space="preserve">«АА-»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Cs w:val="24"/>
                <w:highlight w:val="white"/>
              </w:rPr>
              <w:t xml:space="preserve">«</w:t>
            </w:r>
            <w:r>
              <w:rPr>
                <w:b/>
                <w:szCs w:val="24"/>
                <w:highlight w:val="white"/>
                <w:lang w:val="en-US"/>
              </w:rPr>
              <w:t xml:space="preserve">ru</w:t>
            </w:r>
            <w:r>
              <w:rPr>
                <w:b/>
                <w:szCs w:val="24"/>
                <w:highlight w:val="white"/>
              </w:rPr>
              <w:t xml:space="preserve">А</w:t>
            </w:r>
            <w:r>
              <w:rPr>
                <w:b/>
                <w:szCs w:val="24"/>
                <w:highlight w:val="white"/>
                <w:lang w:val="en-US"/>
              </w:rPr>
              <w:t xml:space="preserve">A</w:t>
            </w:r>
            <w:r>
              <w:rPr>
                <w:b/>
                <w:szCs w:val="24"/>
                <w:highlight w:val="white"/>
              </w:rPr>
              <w:t xml:space="preserve">-»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Эксперт РА;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  <w:p>
            <w:pPr>
              <w:ind w:left="67" w:firstLine="170"/>
              <w:shd w:val="clear" w:color="ffffff" w:themeColor="background1" w:fill="ffffff" w:themeFill="background1"/>
              <w:rPr>
                <w:szCs w:val="24"/>
                <w:highlight w:val="white"/>
              </w:rPr>
            </w:pPr>
            <w:r>
              <w:rPr>
                <w:b/>
                <w:szCs w:val="24"/>
                <w:highlight w:val="white"/>
              </w:rPr>
              <w:t xml:space="preserve">0,05</w:t>
            </w:r>
            <w:r>
              <w:rPr>
                <w:szCs w:val="24"/>
                <w:highlight w:val="white"/>
              </w:rPr>
              <w:t xml:space="preserve"> - если i-</w:t>
            </w:r>
            <w:r>
              <w:rPr>
                <w:szCs w:val="24"/>
                <w:highlight w:val="white"/>
              </w:rPr>
              <w:t xml:space="preserve">ая</w:t>
            </w:r>
            <w:r>
              <w:rPr>
                <w:szCs w:val="24"/>
                <w:highlight w:val="white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Cs w:val="24"/>
                <w:highlight w:val="white"/>
              </w:rPr>
              <w:t xml:space="preserve">«А-»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Cs w:val="24"/>
                <w:highlight w:val="white"/>
              </w:rPr>
              <w:t xml:space="preserve">«</w:t>
            </w:r>
            <w:r>
              <w:rPr>
                <w:b/>
                <w:szCs w:val="24"/>
                <w:highlight w:val="white"/>
              </w:rPr>
              <w:t xml:space="preserve">ruA</w:t>
            </w:r>
            <w:r>
              <w:rPr>
                <w:b/>
                <w:szCs w:val="24"/>
                <w:highlight w:val="white"/>
              </w:rPr>
              <w:t xml:space="preserve">-»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Эксперт РА, а также относится к банкам,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</w:t>
            </w:r>
            <w:r>
              <w:rPr>
                <w:szCs w:val="24"/>
                <w:highlight w:val="white"/>
              </w:rPr>
              <w:t xml:space="preserve">Федерации от 05.06.2015 № 287 «О мерах по дальнейшему развитию малого и среднего предпринимательства и Федеральным законом от 24.07.2007 № 209-ФЗ «О развитии малого и среднего предпринимательства в Российской Федерации»;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  <w:p>
            <w:pPr>
              <w:ind w:left="67" w:firstLine="170"/>
              <w:shd w:val="clear" w:color="ffffff" w:themeColor="background1" w:fill="ffffff" w:themeFill="background1"/>
              <w:rPr>
                <w:szCs w:val="24"/>
                <w:highlight w:val="white"/>
              </w:rPr>
            </w:pPr>
            <w:r>
              <w:rPr>
                <w:b/>
                <w:szCs w:val="24"/>
                <w:highlight w:val="white"/>
              </w:rPr>
              <w:t xml:space="preserve">0,03</w:t>
            </w:r>
            <w:r>
              <w:rPr>
                <w:szCs w:val="24"/>
                <w:highlight w:val="white"/>
              </w:rPr>
              <w:t xml:space="preserve"> - если i-</w:t>
            </w:r>
            <w:r>
              <w:rPr>
                <w:szCs w:val="24"/>
                <w:highlight w:val="white"/>
              </w:rPr>
              <w:t xml:space="preserve">ая</w:t>
            </w:r>
            <w:r>
              <w:rPr>
                <w:szCs w:val="24"/>
                <w:highlight w:val="white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Cs w:val="24"/>
                <w:highlight w:val="white"/>
              </w:rPr>
              <w:t xml:space="preserve">«</w:t>
            </w:r>
            <w:r>
              <w:rPr>
                <w:b/>
                <w:szCs w:val="24"/>
                <w:highlight w:val="white"/>
                <w:lang w:val="en-US"/>
              </w:rPr>
              <w:t xml:space="preserve">BB</w:t>
            </w:r>
            <w:r>
              <w:rPr>
                <w:b/>
                <w:szCs w:val="24"/>
                <w:highlight w:val="white"/>
              </w:rPr>
              <w:t xml:space="preserve">+»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Cs w:val="24"/>
                <w:highlight w:val="white"/>
              </w:rPr>
              <w:t xml:space="preserve">«</w:t>
            </w:r>
            <w:r>
              <w:rPr>
                <w:b/>
                <w:szCs w:val="24"/>
                <w:highlight w:val="white"/>
                <w:lang w:val="en-US"/>
              </w:rPr>
              <w:t xml:space="preserve">ruBB</w:t>
            </w:r>
            <w:r>
              <w:rPr>
                <w:b/>
                <w:szCs w:val="24"/>
                <w:highlight w:val="white"/>
              </w:rPr>
              <w:t xml:space="preserve">+»</w:t>
            </w:r>
            <w:r>
              <w:rPr>
                <w:szCs w:val="24"/>
                <w:highlight w:val="white"/>
              </w:rPr>
              <w:t xml:space="preserve">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gridSpan w:val="3"/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ar-SA"/>
        </w:rPr>
        <w:br w:type="page" w:clear="all"/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5" w:name="_Ref167978398"/>
      <w:r>
        <w:rPr>
          <w:rFonts w:eastAsia="Times New Roman"/>
          <w:highlight w:val="white"/>
          <w:lang w:eastAsia="ru-RU"/>
        </w:rPr>
        <w:t xml:space="preserve">Приложение № </w:t>
      </w:r>
      <w:r>
        <w:rPr>
          <w:rFonts w:eastAsia="Times New Roman"/>
          <w:highlight w:val="white"/>
          <w:lang w:eastAsia="ru-RU"/>
        </w:rPr>
        <w:t xml:space="preserve">7</w:t>
      </w:r>
      <w:bookmarkEnd w:id="75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67"/>
        <w:jc w:val="right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bCs/>
          <w:color w:val="000000"/>
          <w:szCs w:val="24"/>
          <w:highlight w:val="white"/>
          <w:lang w:eastAsia="ru-RU"/>
        </w:rPr>
        <w:t xml:space="preserve">Форма справки о заключенных договорах Подрядчика по договору с Субподрядчиками</w:t>
      </w:r>
      <w:r>
        <w:rPr>
          <w:rFonts w:eastAsia="Times New Roman"/>
          <w:b/>
          <w:szCs w:val="24"/>
          <w:highlight w:val="white"/>
          <w:lang w:eastAsia="ru-RU"/>
        </w:rPr>
        <w:t xml:space="preserve">, </w:t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ru-RU"/>
        </w:rPr>
        <w:t xml:space="preserve">являющимися субъектами малого и среднего предпринимательства</w:t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ind w:firstLine="567"/>
        <w:jc w:val="right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10800" w:type="dxa"/>
        <w:tblInd w:w="-7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568"/>
        <w:gridCol w:w="1868"/>
        <w:gridCol w:w="993"/>
        <w:gridCol w:w="2835"/>
        <w:gridCol w:w="1559"/>
        <w:gridCol w:w="1276"/>
        <w:gridCol w:w="1417"/>
      </w:tblGrid>
      <w:tr>
        <w:tblPrEx/>
        <w:trPr>
          <w:trHeight w:val="2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№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Юр./Физ. лицо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Полное и сокращенное наименование Субподрядчика;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Резидент</w:t>
            </w:r>
            <w:r>
              <w:rPr>
                <w:rFonts w:eastAsia="Times New Roman"/>
                <w:szCs w:val="24"/>
                <w:highlight w:val="white"/>
                <w:lang w:val="en-US" w:eastAsia="ru-RU"/>
              </w:rPr>
              <w:t xml:space="preserve">/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нерезидент РФ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Место нахождения (для юридического лица)/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паспортные данные, место жительства (для индивидуального предпринимателя); страна/адрес/почтовый индекс/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фед.округ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ИНН/КПП/ОКПО/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ОКОПФ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Наименование закупаемой продукции/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код ОКДП/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ОКПД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val="en-US" w:eastAsia="ru-RU"/>
              </w:rPr>
              <w:t xml:space="preserve">1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val="en-US" w:eastAsia="ru-RU"/>
              </w:rPr>
              <w:t xml:space="preserve">2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3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4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5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6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7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10800" w:type="dxa"/>
        <w:tblInd w:w="-7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992"/>
        <w:gridCol w:w="1560"/>
        <w:gridCol w:w="1559"/>
        <w:gridCol w:w="1586"/>
        <w:gridCol w:w="1134"/>
        <w:gridCol w:w="1559"/>
      </w:tblGrid>
      <w:tr>
        <w:tblPrEx/>
        <w:trPr>
          <w:trHeight w:val="12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Страна происхождения товара/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регистрации производителя товара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Номер заключенного договора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Дата заключения договора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Срок начала исполнения договора/срок окончания исполнения договора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Стоимость договора (без НДС)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Стоимость договора (с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НДС)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Валюта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Критерий отнесения организации (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микропредприятие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/малое предприятие/средние предприятие) *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8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9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10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11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12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13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tabs>
                <w:tab w:val="left" w:pos="1531" w:leader="none"/>
              </w:tabs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14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hd w:val="clear" w:color="ffffff" w:themeColor="background1" w:fill="ffffff" w:themeFill="background1"/>
              <w:tabs>
                <w:tab w:val="left" w:pos="1531" w:leader="none"/>
              </w:tabs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15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6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i/>
                <w:szCs w:val="24"/>
                <w:highlight w:val="white"/>
              </w:rPr>
            </w:pP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  <w:r>
              <w:rPr>
                <w:rFonts w:eastAsia="Times New Roman"/>
                <w:i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widowControl w:val="off"/>
        <w:rPr>
          <w:rFonts w:eastAsia="Times New Roman"/>
          <w:color w:val="000000"/>
          <w:szCs w:val="24"/>
          <w:highlight w:val="white"/>
        </w:rPr>
      </w:pPr>
      <w:r>
        <w:rPr>
          <w:rFonts w:eastAsia="Times New Roman"/>
          <w:color w:val="000000"/>
          <w:szCs w:val="24"/>
          <w:highlight w:val="white"/>
        </w:rPr>
      </w:r>
      <w:r>
        <w:rPr>
          <w:rFonts w:eastAsia="Times New Roman"/>
          <w:color w:val="000000"/>
          <w:szCs w:val="24"/>
          <w:highlight w:val="white"/>
        </w:rPr>
      </w:r>
      <w:r>
        <w:rPr>
          <w:rFonts w:eastAsia="Times New Roman"/>
          <w:color w:val="000000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widowControl w:val="off"/>
        <w:rPr>
          <w:rFonts w:eastAsia="Times New Roman"/>
          <w:color w:val="000000"/>
          <w:szCs w:val="24"/>
          <w:highlight w:val="white"/>
        </w:rPr>
      </w:pPr>
      <w:r>
        <w:rPr>
          <w:rFonts w:eastAsia="Times New Roman"/>
          <w:color w:val="000000"/>
          <w:szCs w:val="24"/>
          <w:highlight w:val="white"/>
          <w:lang w:eastAsia="ru-RU"/>
        </w:rPr>
        <w:t xml:space="preserve">Генеральный директор ________________________________</w:t>
      </w:r>
      <w:r>
        <w:rPr>
          <w:rFonts w:eastAsia="Times New Roman"/>
          <w:color w:val="000000"/>
          <w:szCs w:val="24"/>
          <w:highlight w:val="white"/>
        </w:rPr>
      </w:r>
      <w:r>
        <w:rPr>
          <w:rFonts w:eastAsia="Times New Roman"/>
          <w:color w:val="000000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widowControl w:val="off"/>
        <w:rPr>
          <w:rFonts w:eastAsia="Times New Roman"/>
          <w:color w:val="000000"/>
          <w:szCs w:val="24"/>
          <w:highlight w:val="white"/>
        </w:rPr>
      </w:pPr>
      <w:r>
        <w:rPr>
          <w:rFonts w:eastAsia="Times New Roman"/>
          <w:color w:val="000000"/>
          <w:szCs w:val="24"/>
          <w:highlight w:val="white"/>
        </w:rPr>
      </w:r>
      <w:r>
        <w:rPr>
          <w:rFonts w:eastAsia="Times New Roman"/>
          <w:color w:val="000000"/>
          <w:szCs w:val="24"/>
          <w:highlight w:val="white"/>
        </w:rPr>
      </w:r>
      <w:r>
        <w:rPr>
          <w:rFonts w:eastAsia="Times New Roman"/>
          <w:color w:val="000000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widowControl w:val="off"/>
        <w:rPr>
          <w:rFonts w:eastAsia="Times New Roman"/>
          <w:szCs w:val="24"/>
          <w:highlight w:val="white"/>
        </w:rPr>
      </w:pPr>
      <w:r>
        <w:rPr>
          <w:rFonts w:eastAsia="Times New Roman"/>
          <w:color w:val="000000"/>
          <w:szCs w:val="24"/>
          <w:highlight w:val="white"/>
          <w:lang w:eastAsia="ru-RU"/>
        </w:rPr>
        <w:t xml:space="preserve">Дата составления справки _________</w:t>
      </w:r>
      <w:r>
        <w:rPr>
          <w:rFonts w:eastAsia="Times New Roman"/>
          <w:szCs w:val="24"/>
          <w:highlight w:val="white"/>
          <w:lang w:eastAsia="ru-RU"/>
        </w:rPr>
        <w:t xml:space="preserve">        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shd w:val="clear" w:color="ffffff" w:themeColor="background1" w:fill="ffffff" w:themeFill="background1"/>
        <w:widowControl w:val="off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widowControl w:val="off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ru-RU"/>
        </w:rPr>
        <w:t xml:space="preserve">* В соответствии со статьей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rFonts w:eastAsia="Times New Roman"/>
          <w:szCs w:val="24"/>
          <w:highlight w:val="white"/>
          <w:lang w:eastAsia="ru-RU"/>
        </w:rPr>
        <w:t xml:space="preserve">микропредприятия</w:t>
      </w:r>
      <w:r>
        <w:rPr>
          <w:rFonts w:eastAsia="Times New Roman"/>
          <w:szCs w:val="24"/>
          <w:highlight w:val="white"/>
          <w:lang w:eastAsia="ru-RU"/>
        </w:rPr>
        <w:t xml:space="preserve">, малые-предприятия и средние-предприятия.   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rFonts w:eastAsia="Times New Roman"/>
          <w:b/>
          <w:szCs w:val="24"/>
          <w:highlight w:val="white"/>
        </w:rPr>
      </w:pPr>
      <w:r>
        <w:rPr>
          <w:rFonts w:eastAsia="Times New Roman"/>
          <w:b/>
          <w:szCs w:val="24"/>
          <w:highlight w:val="white"/>
          <w:lang w:eastAsia="ar-SA"/>
        </w:rPr>
        <w:br w:type="page" w:clear="all"/>
      </w:r>
      <w:r>
        <w:rPr>
          <w:rFonts w:eastAsia="Times New Roman"/>
          <w:b/>
          <w:szCs w:val="24"/>
          <w:highlight w:val="white"/>
        </w:rPr>
      </w:r>
      <w:r>
        <w:rPr>
          <w:rFonts w:eastAsia="Times New Roman"/>
          <w:b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/>
      <w:bookmarkStart w:id="76" w:name="_Ref167979111"/>
      <w:r>
        <w:rPr>
          <w:rFonts w:eastAsia="Times New Roman"/>
          <w:highlight w:val="white"/>
          <w:lang w:eastAsia="ar-SA"/>
        </w:rPr>
        <w:t xml:space="preserve">Приложение № </w:t>
      </w:r>
      <w:r>
        <w:rPr>
          <w:rFonts w:eastAsia="Times New Roman"/>
          <w:highlight w:val="white"/>
          <w:lang w:eastAsia="ar-SA"/>
        </w:rPr>
        <w:t xml:space="preserve">8</w:t>
      </w:r>
      <w:bookmarkEnd w:id="76"/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  <w:lang w:eastAsia="ar-SA"/>
        </w:rPr>
        <w:t xml:space="preserve">ФОРМА </w:t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  <w:lang w:eastAsia="ar-SA"/>
        </w:rPr>
        <w:t xml:space="preserve">АКТА СДАЧИ-ПРИЕМКИ ОПЫТНЫХ ОБРАЗЦОВ</w:t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  <w:lang w:eastAsia="ru-RU"/>
        </w:rPr>
        <w:t xml:space="preserve">А К Т № </w:t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  <w:lang w:eastAsia="ru-RU"/>
        </w:rPr>
        <w:t xml:space="preserve">Сдачи- приемки опытного образца </w:t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  <w:lang w:eastAsia="ru-RU"/>
        </w:rPr>
        <w:t xml:space="preserve">по договору № _ от</w:t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jc w:val="center"/>
        <w:shd w:val="clear" w:color="ffffff" w:themeColor="background1" w:fill="ffffff" w:themeFill="background1"/>
        <w:widowControl w:val="off"/>
        <w:rPr>
          <w:rFonts w:eastAsia="Times New Roman"/>
          <w:i/>
          <w:szCs w:val="24"/>
          <w:highlight w:val="white"/>
        </w:rPr>
      </w:pPr>
      <w:r>
        <w:rPr>
          <w:rFonts w:eastAsia="Times New Roman"/>
          <w:i/>
          <w:szCs w:val="24"/>
          <w:highlight w:val="white"/>
          <w:lang w:eastAsia="ru-RU"/>
        </w:rPr>
        <w:t xml:space="preserve">наименование работы</w:t>
      </w:r>
      <w:r>
        <w:rPr>
          <w:rFonts w:eastAsia="Times New Roman"/>
          <w:i/>
          <w:szCs w:val="24"/>
          <w:highlight w:val="white"/>
        </w:rPr>
      </w:r>
      <w:r>
        <w:rPr>
          <w:rFonts w:eastAsia="Times New Roman"/>
          <w:i/>
          <w:szCs w:val="24"/>
          <w:highlight w:val="white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г. Москва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ind w:firstLine="567"/>
              <w:jc w:val="right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«       » </w:t>
            </w:r>
            <w:r>
              <w:rPr>
                <w:rFonts w:eastAsia="Times New Roman"/>
                <w:szCs w:val="24"/>
                <w:highlight w:val="white"/>
                <w:lang w:val="en-US" w:eastAsia="ru-RU"/>
              </w:rPr>
              <w:t xml:space="preserve">___________</w:t>
            </w: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 20__  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jc w:val="center"/>
        <w:shd w:val="clear" w:color="ffffff" w:themeColor="background1" w:fill="ffffff" w:themeFill="background1"/>
        <w:tabs>
          <w:tab w:val="left" w:pos="9356" w:leader="underscore"/>
        </w:tabs>
        <w:rPr>
          <w:rFonts w:eastAsia="Times New Roman"/>
          <w:color w:val="ffffff"/>
          <w:szCs w:val="24"/>
          <w:highlight w:val="white"/>
        </w:rPr>
      </w:pPr>
      <w:r>
        <w:rPr>
          <w:rFonts w:eastAsia="Times New Roman"/>
          <w:color w:val="ffffff"/>
          <w:szCs w:val="24"/>
          <w:highlight w:val="white"/>
        </w:rPr>
      </w:r>
      <w:r>
        <w:rPr>
          <w:rFonts w:eastAsia="Times New Roman"/>
          <w:color w:val="ffffff"/>
          <w:szCs w:val="24"/>
          <w:highlight w:val="white"/>
        </w:rPr>
      </w:r>
      <w:r>
        <w:rPr>
          <w:rFonts w:eastAsia="Times New Roman"/>
          <w:color w:val="ffffff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ru-RU"/>
        </w:rPr>
        <w:t xml:space="preserve">Приемочная комиссия в составе: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73"/>
        <w:gridCol w:w="6754"/>
      </w:tblGrid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ind w:firstLine="0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Председатель комиссии: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0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Члены комиссии: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6769" w:type="dxa"/>
            <w:textDirection w:val="lrTb"/>
            <w:noWrap w:val="false"/>
          </w:tcPr>
          <w:p>
            <w:pPr>
              <w:ind w:firstLine="156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___________________________________________________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jc w:val="center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(ФИО, должности, организация)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1._________________________________________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jc w:val="center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(ФИО, должности, организация)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2._________________________________________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jc w:val="center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(ФИО, должности, организация)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3._________________________________________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ind w:firstLine="156"/>
              <w:jc w:val="center"/>
              <w:shd w:val="clear" w:color="ffffff" w:themeColor="background1" w:fill="ffffff" w:themeFill="background1"/>
              <w:tabs>
                <w:tab w:val="left" w:pos="9498" w:leader="underscore"/>
              </w:tabs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  <w:lang w:eastAsia="ru-RU"/>
              </w:rPr>
              <w:t xml:space="preserve">(ФИО, должности, организация)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ru-RU"/>
        </w:rPr>
        <w:t xml:space="preserve">Назначенная Приказом ________________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ru-RU"/>
        </w:rPr>
        <w:t xml:space="preserve">Заключение комиссии: _______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  <w:lang w:eastAsia="ru-RU"/>
        </w:rPr>
        <w:t xml:space="preserve">Комиссией предлагается: ________</w:t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tabs>
          <w:tab w:val="left" w:pos="9498" w:leader="underscore"/>
        </w:tabs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  <w:r>
        <w:rPr>
          <w:rFonts w:eastAsia="Times New Roman"/>
          <w:b/>
          <w:bCs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</w:tc>
      </w:tr>
    </w:tbl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ind w:firstLine="567"/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p>
      <w:pPr>
        <w:pStyle w:val="865"/>
        <w:jc w:val="right"/>
        <w:shd w:val="clear" w:color="ffffff" w:themeColor="background1" w:fill="ffffff" w:themeFill="background1"/>
        <w:rPr>
          <w:highlight w:val="white"/>
        </w:rPr>
      </w:pPr>
      <w:r>
        <w:rPr>
          <w:szCs w:val="24"/>
          <w:highlight w:val="white"/>
        </w:rPr>
        <w:br w:type="page" w:clear="all"/>
      </w:r>
      <w:bookmarkStart w:id="77" w:name="_Ref167978929"/>
      <w:r>
        <w:rPr>
          <w:highlight w:val="white"/>
        </w:rPr>
        <w:t xml:space="preserve">Приложение № </w:t>
      </w:r>
      <w:r>
        <w:rPr>
          <w:highlight w:val="white"/>
        </w:rPr>
        <w:t xml:space="preserve">9</w:t>
      </w:r>
      <w:bookmarkEnd w:id="77"/>
      <w:r>
        <w:rPr>
          <w:highlight w:val="white"/>
        </w:rPr>
      </w:r>
      <w:r>
        <w:rPr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color w:val="000000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к договору</w:t>
      </w:r>
      <w:r>
        <w:rPr>
          <w:rFonts w:eastAsia="Times New Roman"/>
          <w:color w:val="000000"/>
          <w:highlight w:val="white"/>
        </w:rPr>
      </w:r>
      <w:r>
        <w:rPr>
          <w:rFonts w:eastAsia="Times New Roman"/>
          <w:color w:val="000000"/>
          <w:highlight w:val="white"/>
        </w:rPr>
      </w:r>
    </w:p>
    <w:p>
      <w:pPr>
        <w:ind w:firstLine="5103"/>
        <w:jc w:val="right"/>
        <w:shd w:val="clear" w:color="ffffff" w:themeColor="background1" w:fill="ffffff" w:themeFill="background1"/>
        <w:rPr>
          <w:rFonts w:eastAsia="Times New Roman"/>
          <w:highlight w:val="white"/>
        </w:rPr>
      </w:pPr>
      <w:r>
        <w:rPr>
          <w:rFonts w:eastAsia="Times New Roman"/>
          <w:highlight w:val="white"/>
          <w:lang w:eastAsia="ar-SA"/>
        </w:rPr>
        <w:t xml:space="preserve">от «____» __________ 20 _ г. № ____ </w:t>
      </w:r>
      <w:r>
        <w:rPr>
          <w:rFonts w:eastAsia="Times New Roman"/>
          <w:highlight w:val="white"/>
        </w:rPr>
      </w:r>
      <w:r>
        <w:rPr>
          <w:rFonts w:eastAsia="Times New Roman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bCs/>
          <w:szCs w:val="24"/>
          <w:highlight w:val="white"/>
        </w:rPr>
      </w:pPr>
      <w:r>
        <w:rPr>
          <w:b/>
          <w:bCs/>
          <w:szCs w:val="24"/>
          <w:highlight w:val="white"/>
        </w:rPr>
        <w:t xml:space="preserve">Размер ответственности Подрядчика за нарушения</w:t>
      </w:r>
      <w:r>
        <w:rPr>
          <w:b/>
          <w:bCs/>
          <w:szCs w:val="24"/>
          <w:highlight w:val="white"/>
        </w:rPr>
      </w:r>
      <w:r>
        <w:rPr>
          <w:b/>
          <w:bCs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bCs/>
          <w:szCs w:val="24"/>
          <w:highlight w:val="white"/>
        </w:rPr>
      </w:pPr>
      <w:r>
        <w:rPr>
          <w:b/>
          <w:bCs/>
          <w:szCs w:val="24"/>
          <w:highlight w:val="white"/>
        </w:rPr>
        <w:t xml:space="preserve">пропускного и </w:t>
      </w:r>
      <w:r>
        <w:rPr>
          <w:b/>
          <w:bCs/>
          <w:szCs w:val="24"/>
          <w:highlight w:val="white"/>
        </w:rPr>
        <w:t xml:space="preserve">внутриобъектового</w:t>
      </w:r>
      <w:r>
        <w:rPr>
          <w:b/>
          <w:bCs/>
          <w:szCs w:val="24"/>
          <w:highlight w:val="white"/>
        </w:rPr>
        <w:t xml:space="preserve"> режима, требований охраны труда,</w:t>
      </w:r>
      <w:r>
        <w:rPr>
          <w:b/>
          <w:bCs/>
          <w:szCs w:val="24"/>
          <w:highlight w:val="white"/>
        </w:rPr>
      </w:r>
      <w:r>
        <w:rPr>
          <w:b/>
          <w:bCs/>
          <w:szCs w:val="24"/>
          <w:highlight w:val="white"/>
        </w:rPr>
      </w:r>
    </w:p>
    <w:p>
      <w:pPr>
        <w:jc w:val="center"/>
        <w:shd w:val="clear" w:color="ffffff" w:themeColor="background1" w:fill="ffffff" w:themeFill="background1"/>
        <w:rPr>
          <w:b/>
          <w:color w:val="000000"/>
          <w:szCs w:val="24"/>
          <w:highlight w:val="white"/>
        </w:rPr>
      </w:pPr>
      <w:r>
        <w:rPr>
          <w:b/>
          <w:bCs/>
          <w:szCs w:val="24"/>
          <w:highlight w:val="white"/>
        </w:rPr>
        <w:t xml:space="preserve">пожарной и промышленной безопасности</w:t>
      </w:r>
      <w:r>
        <w:rPr>
          <w:b/>
          <w:color w:val="000000"/>
          <w:szCs w:val="24"/>
          <w:highlight w:val="white"/>
        </w:rPr>
      </w:r>
      <w:r>
        <w:rPr>
          <w:b/>
          <w:color w:val="000000"/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068"/>
        <w:gridCol w:w="5503"/>
      </w:tblGrid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Виды нарушений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Штрафные санкции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1. Нарушение правил пожарной безопасности (ППБ):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1.1. Нарушение ППБ без возникновения пожара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25 000 (двадцать пять тысяч) рублей за каждый случай нарушения.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Сумма штрафа, установленная настоящим пунктом, увеличивается на 50 (пятьдесят) процентов по отношению к предыдущему случаю за каждое следующее нарушение.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50 000 (пятьдесят тысяч) рублей за каждый случай нарушения.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1.3. Нарушение ППБ, ставшее причиной возникновения пожара, причинившего ущерб имуществу Заказчика и (или) здоровью людей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250 000 (двести пятьдесят тысяч) рублей за каждый случай нарушения.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pStyle w:val="1065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Нарушение пропускного и </w:t>
            </w:r>
            <w:r>
              <w:rPr>
                <w:sz w:val="24"/>
                <w:szCs w:val="24"/>
                <w:highlight w:val="white"/>
              </w:rPr>
              <w:t xml:space="preserve">внутриобъектового</w:t>
            </w:r>
            <w:r>
              <w:rPr>
                <w:sz w:val="24"/>
                <w:szCs w:val="24"/>
                <w:highlight w:val="white"/>
              </w:rPr>
              <w:t xml:space="preserve"> режима,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требований охраны труда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503" w:type="dxa"/>
            <w:textDirection w:val="lrTb"/>
            <w:noWrap w:val="false"/>
          </w:tcPr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50 000 (пятьдесят тысяч) рублей за каждый случай нарушения.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71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szCs w:val="24"/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szCs w:val="24"/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Заказчик: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b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b/>
                <w:szCs w:val="24"/>
                <w:highlight w:val="white"/>
              </w:rPr>
            </w:r>
            <w:r>
              <w:rPr>
                <w:b/>
                <w:szCs w:val="24"/>
                <w:highlight w:val="whit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eastAsia="Times New Roman"/>
                <w:b/>
                <w:szCs w:val="24"/>
                <w:highlight w:val="white"/>
              </w:rPr>
            </w:pPr>
            <w:r>
              <w:rPr>
                <w:rFonts w:eastAsia="Times New Roman"/>
                <w:b/>
                <w:szCs w:val="24"/>
                <w:highlight w:val="white"/>
                <w:lang w:eastAsia="ru-RU"/>
              </w:rPr>
              <w:t xml:space="preserve">Подрядчик:</w:t>
            </w:r>
            <w:r>
              <w:rPr>
                <w:rFonts w:eastAsia="Times New Roman"/>
                <w:b/>
                <w:szCs w:val="24"/>
                <w:highlight w:val="white"/>
              </w:rPr>
            </w:r>
            <w:r>
              <w:rPr>
                <w:rFonts w:eastAsia="Times New Roman"/>
                <w:b/>
                <w:szCs w:val="24"/>
                <w:highlight w:val="white"/>
              </w:rPr>
            </w:r>
          </w:p>
          <w:p>
            <w:pPr>
              <w:ind w:firstLine="567"/>
              <w:shd w:val="clear" w:color="ffffff" w:themeColor="background1" w:fill="ffffff" w:themeFill="background1"/>
              <w:rPr>
                <w:rFonts w:eastAsia="Times New Roman"/>
                <w:szCs w:val="24"/>
                <w:highlight w:val="white"/>
              </w:rPr>
            </w:pP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  <w:r>
              <w:rPr>
                <w:rFonts w:eastAsia="Times New Roman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b/>
                <w:szCs w:val="24"/>
                <w:highlight w:val="white"/>
              </w:rPr>
            </w:pPr>
            <w:r>
              <w:rPr>
                <w:highlight w:val="white"/>
              </w:rPr>
              <w:t xml:space="preserve">_______________ / _______________ </w:t>
            </w:r>
            <w:r>
              <w:rPr>
                <w:b/>
                <w:szCs w:val="24"/>
                <w:highlight w:val="white"/>
              </w:rPr>
            </w:r>
            <w:r>
              <w:rPr>
                <w:b/>
                <w:szCs w:val="24"/>
                <w:highlight w:val="white"/>
              </w:rPr>
            </w:r>
          </w:p>
        </w:tc>
      </w:tr>
    </w:tbl>
    <w:p>
      <w:pPr>
        <w:ind w:left="5103"/>
        <w:shd w:val="clear" w:color="ffffff" w:themeColor="background1" w:fill="ffffff" w:themeFill="background1"/>
        <w:rPr>
          <w:szCs w:val="24"/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shd w:val="clear" w:color="ffffff" w:themeColor="background1" w:fill="ffffff" w:themeFill="background1"/>
        <w:rPr>
          <w:rFonts w:eastAsia="Times New Roman"/>
          <w:szCs w:val="24"/>
          <w:highlight w:val="white"/>
        </w:rPr>
      </w:pP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  <w:r>
        <w:rPr>
          <w:rFonts w:eastAsia="Times New Roman"/>
          <w:szCs w:val="24"/>
          <w:highlight w:val="white"/>
        </w:rPr>
      </w:r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mbria">
    <w:panose1 w:val="020408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2597515"/>
      <w:docPartObj>
        <w:docPartGallery w:val="Page Numbers (Bottom of Page)"/>
        <w:docPartUnique w:val="true"/>
      </w:docPartObj>
      <w:rPr/>
    </w:sdtPr>
    <w:sdtContent>
      <w:p>
        <w:pPr>
          <w:pStyle w:val="104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36"/>
      </w:pPr>
      <w:r>
        <w:rPr>
          <w:rStyle w:val="1058"/>
        </w:rPr>
        <w:footnoteRef/>
      </w:r>
      <w:r>
        <w:t xml:space="preserve"> Затраты на непредвиденные работы и затраты, не включаются в стоимость Этапов Работ. Лимиты на такие работы и затраты указываются на основании Сводной сметы в </w:t>
      </w:r>
      <w:r>
        <w:rPr>
          <w:bCs/>
        </w:rPr>
        <w:t xml:space="preserve">Календарном графике выполнения Работ (Приложение № 2 к Договору) </w:t>
      </w:r>
      <w:r>
        <w:rPr>
          <w:bCs/>
        </w:rPr>
        <w:t xml:space="preserve">справочно</w:t>
      </w:r>
      <w:r>
        <w:rPr>
          <w:bCs/>
        </w:rPr>
        <w:t xml:space="preserve"> за рамками Этапов Работ.</w:t>
      </w:r>
      <w:r/>
    </w:p>
  </w:footnote>
  <w:footnote w:id="3">
    <w:p>
      <w:pPr>
        <w:pStyle w:val="1036"/>
        <w:rPr>
          <w:highlight w:val="white"/>
        </w:rPr>
      </w:pPr>
      <w:r>
        <w:rPr>
          <w:rStyle w:val="1058"/>
          <w:highlight w:val="white"/>
        </w:rPr>
        <w:footnoteRef/>
      </w:r>
      <w:r>
        <w:rPr>
          <w:highlight w:val="white"/>
        </w:rPr>
        <w:t xml:space="preserve">В случае, если контрагент явля</w:t>
      </w:r>
      <w:r>
        <w:rPr>
          <w:highlight w:val="white"/>
        </w:rPr>
        <w:t xml:space="preserve">ется субъектом МСП, при этом Общество попадает под действие постановления Правительства РФ от 11.12.2014 г. № 1352 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>
        <w:rPr>
          <w:highlight w:val="white"/>
        </w:rPr>
      </w:r>
      <w:r>
        <w:rPr>
          <w:highlight w:val="white"/>
        </w:rPr>
      </w:r>
    </w:p>
  </w:footnote>
  <w:footnote w:id="4">
    <w:p>
      <w:pPr>
        <w:pStyle w:val="1036"/>
      </w:pPr>
      <w:r>
        <w:rPr>
          <w:rStyle w:val="1058"/>
        </w:rPr>
        <w:footnoteRef/>
      </w:r>
      <w:r>
        <w:t xml:space="preserve"> С учетом комментария к пункту 2.3.8 Договора.</w:t>
      </w:r>
      <w:r/>
    </w:p>
  </w:footnote>
  <w:footnote w:id="5">
    <w:p>
      <w:pPr>
        <w:pStyle w:val="1036"/>
        <w:rPr>
          <w:i/>
        </w:rPr>
      </w:pPr>
      <w:r>
        <w:rPr>
          <w:rStyle w:val="1058"/>
          <w:i/>
        </w:rPr>
        <w:footnoteRef/>
      </w:r>
      <w:r>
        <w:rPr>
          <w:i/>
        </w:rPr>
        <w:t xml:space="preserve"> Актуальный Перечень Банков-Гарантов ПАО «</w:t>
      </w:r>
      <w:r>
        <w:rPr>
          <w:i/>
        </w:rPr>
        <w:t xml:space="preserve">РусГидро</w:t>
      </w:r>
      <w:r>
        <w:rPr>
          <w:i/>
        </w:rPr>
        <w:t xml:space="preserve">» размещен на официальном сайте ПАО «</w:t>
      </w:r>
      <w:r>
        <w:rPr>
          <w:i/>
        </w:rPr>
        <w:t xml:space="preserve">РусГидро</w:t>
      </w:r>
      <w:r>
        <w:rPr>
          <w:i/>
        </w:rPr>
        <w:t xml:space="preserve">» </w:t>
      </w:r>
      <w:r>
        <w:rPr>
          <w:i/>
          <w:szCs w:val="28"/>
        </w:rPr>
        <w:t xml:space="preserve">(</w:t>
      </w:r>
      <w:hyperlink w:history="1">
        <w:r>
          <w:rPr>
            <w:rStyle w:val="1034"/>
            <w:i/>
            <w:szCs w:val="28"/>
          </w:rPr>
          <w:t xml:space="preserve">http://www.rushydro.ru). Для</w:t>
        </w:r>
      </w:hyperlink>
      <w:r>
        <w:rPr>
          <w:i/>
          <w:szCs w:val="28"/>
        </w:rPr>
        <w:t xml:space="preserve"> ДО - </w:t>
      </w:r>
      <w:r>
        <w:rPr>
          <w:i/>
        </w:rPr>
        <w:t xml:space="preserve">Актуальный Перечень Банков-Гарантов Общества размещен на официальном сайте Общества (указать адрес сайта в информационно-телекоммуникационной сети «Интернет»).</w:t>
      </w:r>
      <w:r>
        <w:rPr>
          <w:i/>
        </w:rPr>
      </w:r>
      <w:r>
        <w:rPr>
          <w:i/>
        </w:rPr>
      </w:r>
    </w:p>
  </w:footnote>
  <w:footnote w:id="6">
    <w:p>
      <w:pPr>
        <w:pStyle w:val="1036"/>
        <w:rPr>
          <w:i/>
        </w:rPr>
      </w:pPr>
      <w:r>
        <w:rPr>
          <w:rStyle w:val="1058"/>
          <w:i/>
        </w:rPr>
        <w:footnoteRef/>
      </w:r>
      <w:r>
        <w:rPr>
          <w:i/>
        </w:rPr>
        <w:t xml:space="preserve"> Если кредитная организация имеет рейтинги кредитоспособности разных уровней, присвоенные разными рейтинговыми агентствами, в качестве рейтинга кредитоспособности принимается наименьший из присвоенных.</w:t>
      </w:r>
      <w:r>
        <w:rPr>
          <w:i/>
        </w:rPr>
      </w:r>
      <w:r>
        <w:rPr>
          <w:i/>
        </w:rPr>
      </w:r>
    </w:p>
  </w:footnote>
  <w:footnote w:id="7">
    <w:p>
      <w:pPr>
        <w:pStyle w:val="1036"/>
        <w:rPr>
          <w:i/>
        </w:rPr>
      </w:pPr>
      <w:r>
        <w:rPr>
          <w:rStyle w:val="1058"/>
          <w:i/>
        </w:rPr>
        <w:footnoteRef/>
      </w:r>
      <w:r>
        <w:rPr>
          <w:i/>
        </w:rPr>
        <w:t xml:space="preserve"> Данный критерий может быть исключен для ДО ПАО «</w:t>
      </w:r>
      <w:r>
        <w:rPr>
          <w:i/>
        </w:rPr>
        <w:t xml:space="preserve">РусГидро</w:t>
      </w:r>
      <w:r>
        <w:rPr>
          <w:i/>
        </w:rPr>
        <w:t xml:space="preserve">».</w:t>
      </w:r>
      <w:r>
        <w:rPr>
          <w:i/>
        </w:rPr>
      </w:r>
      <w:r>
        <w:rPr>
          <w:i/>
        </w:rPr>
      </w:r>
    </w:p>
  </w:footnote>
  <w:footnote w:id="8">
    <w:p>
      <w:pPr>
        <w:pStyle w:val="1036"/>
      </w:pPr>
      <w:r>
        <w:rPr>
          <w:rStyle w:val="1058"/>
        </w:rPr>
        <w:footnoteRef/>
      </w:r>
      <w:r>
        <w:t xml:space="preserve"> </w:t>
      </w:r>
      <w:r>
        <w:rPr>
          <w:i/>
        </w:rPr>
        <w:t xml:space="preserve">Если кредитная организация имеет рейтинги кредитоспособности разных уровней, присвоенные разными рейтинговыми агентствами, в качестве рейтинга кредитоспособности принимается наименьший из присвоенных.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58" w:hanging="660"/>
      </w:pPr>
      <w:rPr>
        <w:rFonts w:hint="default"/>
      </w:rPr>
    </w:lvl>
    <w:lvl w:ilvl="2">
      <w:start w:val="24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1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2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62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84" w:hanging="180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96" w:hanging="660"/>
      </w:pPr>
      <w:rPr>
        <w:rFonts w:hint="default"/>
      </w:rPr>
    </w:lvl>
    <w:lvl w:ilvl="2">
      <w:start w:val="23"/>
      <w:numFmt w:val="decimal"/>
      <w:isLgl w:val="false"/>
      <w:suff w:val="tab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849" w:hanging="432"/>
        <w:tabs>
          <w:tab w:val="num" w:pos="566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42" w:leader="none"/>
        </w:tabs>
      </w:pPr>
      <w:rPr>
        <w:rFonts w:hint="default" w:ascii="Times New Roman" w:hAnsi="Times New Roman" w:cs="Times New Roman"/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7">
    <w:multiLevelType w:val="hybridMultilevel"/>
    <w:styleLink w:val="1073"/>
    <w:lvl w:ilvl="0">
      <w:start w:val="1"/>
      <w:numFmt w:val="decimal"/>
      <w:pStyle w:val="1073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/>
        <w:b/>
        <w:i w:val="0"/>
        <w:caps w:val="0"/>
        <w:strike w:val="0"/>
        <w:vanish w:val="0"/>
        <w:sz w:val="24"/>
        <w:u w:val="none"/>
        <w:vertAlign w:val="baseline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5">
      <w:start w:val="1"/>
      <w:numFmt w:val="decimal"/>
      <w:isLgl w:val="false"/>
      <w:suff w:val="space"/>
      <w:lvlText w:val="%1.%2.%3.%4.%5.%6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6">
      <w:start w:val="1"/>
      <w:numFmt w:val="none"/>
      <w:isLgl w:val="false"/>
      <w:suff w:val="spac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spac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space"/>
      <w:lvlText w:val="%9"/>
      <w:lvlJc w:val="left"/>
      <w:pPr>
        <w:ind w:left="0" w:firstLine="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 w:eastAsia="Calibri"/>
      </w:rPr>
    </w:lvl>
    <w:lvl w:ilvl="1">
      <w:start w:val="5"/>
      <w:numFmt w:val="decimal"/>
      <w:isLgl w:val="false"/>
      <w:suff w:val="tab"/>
      <w:lvlText w:val="%1.%2."/>
      <w:lvlJc w:val="left"/>
      <w:pPr>
        <w:ind w:left="894" w:hanging="540"/>
      </w:pPr>
      <w:rPr>
        <w:rFonts w:hint="default" w:eastAsia="Calibri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  <w:rPr>
        <w:rFonts w:hint="default"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  <w:rPr>
        <w:rFonts w:hint="default"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  <w:rPr>
        <w:rFonts w:hint="default"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  <w:rPr>
        <w:rFonts w:hint="default"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  <w:rPr>
        <w:rFonts w:hint="default" w:eastAsia="Calibri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4"/>
      <w:numFmt w:val="decimal"/>
      <w:isLgl w:val="false"/>
      <w:suff w:val="tab"/>
      <w:lvlText w:val="%1.%2."/>
      <w:lvlJc w:val="left"/>
      <w:pPr>
        <w:ind w:left="177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5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97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7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16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99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5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36" w:hanging="180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eastAsia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345" w:hanging="360"/>
      </w:pPr>
      <w:rPr>
        <w:rFonts w:hint="default" w:eastAsia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eastAsia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eastAsia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 w:eastAsia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eastAsia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 w:eastAsia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 w:eastAsia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 w:eastAsia="Times New Roman"/>
      </w:rPr>
    </w:lvl>
  </w:abstractNum>
  <w:abstractNum w:abstractNumId="1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928" w:hanging="360"/>
        <w:tabs>
          <w:tab w:val="num" w:pos="1" w:leader="none"/>
        </w:tabs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  <w:tabs>
          <w:tab w:val="num" w:pos="-14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0" w:firstLine="0"/>
      </w:pPr>
      <w:rPr>
        <w:rFonts w:hint="default"/>
      </w:rPr>
    </w:lvl>
  </w:abstractNum>
  <w:abstractNum w:abstractNumId="24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/>
        <w:b/>
        <w:i w:val="0"/>
        <w:caps w:val="0"/>
        <w:strike w:val="0"/>
        <w:vanish w:val="0"/>
        <w:sz w:val="24"/>
        <w:u w:val="none"/>
        <w:vertAlign w:val="baseline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5">
      <w:start w:val="1"/>
      <w:numFmt w:val="decimal"/>
      <w:isLgl w:val="false"/>
      <w:suff w:val="space"/>
      <w:lvlText w:val="%1.%2.%3.%4.%5.%6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6">
      <w:start w:val="1"/>
      <w:numFmt w:val="none"/>
      <w:isLgl w:val="false"/>
      <w:suff w:val="spac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spac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space"/>
      <w:lvlText w:val="%9"/>
      <w:lvlJc w:val="left"/>
      <w:pPr>
        <w:ind w:left="0" w:firstLine="0"/>
      </w:pPr>
      <w:rPr>
        <w:rFonts w:hint="default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0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8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2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-2936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-24040" w:hanging="1800"/>
      </w:pPr>
      <w:rPr>
        <w:rFonts w:hint="default"/>
      </w:r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 w:ascii="Times New Roman" w:hAnsi="Times New Roman" w:cs="Times New Roman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strike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04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39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36" w:hanging="1800"/>
      </w:pPr>
      <w:rPr>
        <w:rFonts w:hint="default"/>
      </w:rPr>
    </w:lvl>
  </w:abstractNum>
  <w:abstractNum w:abstractNumId="3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8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/>
        <w:b/>
        <w:i w:val="0"/>
        <w:caps w:val="0"/>
        <w:strike w:val="0"/>
        <w:vanish w:val="0"/>
        <w:sz w:val="24"/>
        <w:u w:val="none"/>
        <w:vertAlign w:val="baseline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5">
      <w:start w:val="1"/>
      <w:numFmt w:val="decimal"/>
      <w:isLgl w:val="false"/>
      <w:suff w:val="space"/>
      <w:lvlText w:val="%1.%2.%3.%4.%5.%6"/>
      <w:lvlJc w:val="left"/>
      <w:pPr>
        <w:ind w:left="0" w:firstLine="680"/>
      </w:pPr>
      <w:rPr>
        <w:rFonts w:hint="default" w:ascii="Times New Roman" w:hAnsi="Times New Roman"/>
        <w:b w:val="0"/>
        <w:i w:val="0"/>
        <w:caps w:val="0"/>
        <w:strike w:val="0"/>
        <w:vanish w:val="0"/>
        <w:sz w:val="24"/>
        <w:u w:val="none"/>
        <w:vertAlign w:val="baseline"/>
      </w:rPr>
    </w:lvl>
    <w:lvl w:ilvl="6">
      <w:start w:val="1"/>
      <w:numFmt w:val="none"/>
      <w:isLgl w:val="false"/>
      <w:suff w:val="spac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spac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space"/>
      <w:lvlText w:val="%9"/>
      <w:lvlJc w:val="left"/>
      <w:pPr>
        <w:ind w:left="0" w:firstLine="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>
    <w:multiLevelType w:val="hybridMultilevel"/>
    <w:numStyleLink w:val="107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2"/>
  </w:num>
  <w:num w:numId="4">
    <w:abstractNumId w:val="17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6"/>
  </w:num>
  <w:num w:numId="10">
    <w:abstractNumId w:val="39"/>
  </w:num>
  <w:num w:numId="11">
    <w:abstractNumId w:val="8"/>
  </w:num>
  <w:num w:numId="12">
    <w:abstractNumId w:val="10"/>
  </w:num>
  <w:num w:numId="13">
    <w:abstractNumId w:val="2"/>
  </w:num>
  <w:num w:numId="14">
    <w:abstractNumId w:val="27"/>
  </w:num>
  <w:num w:numId="15">
    <w:abstractNumId w:val="18"/>
  </w:num>
  <w:num w:numId="16">
    <w:abstractNumId w:val="13"/>
  </w:num>
  <w:num w:numId="17">
    <w:abstractNumId w:val="34"/>
  </w:num>
  <w:num w:numId="18">
    <w:abstractNumId w:val="15"/>
  </w:num>
  <w:num w:numId="19">
    <w:abstractNumId w:val="32"/>
  </w:num>
  <w:num w:numId="20">
    <w:abstractNumId w:val="43"/>
  </w:num>
  <w:num w:numId="21">
    <w:abstractNumId w:val="1"/>
  </w:num>
  <w:num w:numId="22">
    <w:abstractNumId w:val="9"/>
  </w:num>
  <w:num w:numId="23">
    <w:abstractNumId w:val="36"/>
  </w:num>
  <w:num w:numId="24">
    <w:abstractNumId w:val="35"/>
  </w:num>
  <w:num w:numId="25">
    <w:abstractNumId w:val="41"/>
  </w:num>
  <w:num w:numId="26">
    <w:abstractNumId w:val="37"/>
  </w:num>
  <w:num w:numId="27">
    <w:abstractNumId w:val="30"/>
  </w:num>
  <w:num w:numId="28">
    <w:abstractNumId w:val="33"/>
  </w:num>
  <w:num w:numId="29">
    <w:abstractNumId w:val="11"/>
  </w:num>
  <w:num w:numId="30">
    <w:abstractNumId w:val="2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38"/>
  </w:num>
  <w:num w:numId="37">
    <w:abstractNumId w:val="0"/>
  </w:num>
  <w:num w:numId="38">
    <w:abstractNumId w:val="3"/>
  </w:num>
  <w:num w:numId="39">
    <w:abstractNumId w:val="4"/>
  </w:num>
  <w:num w:numId="40">
    <w:abstractNumId w:val="5"/>
  </w:num>
  <w:num w:numId="41">
    <w:abstractNumId w:val="22"/>
  </w:num>
  <w:num w:numId="42">
    <w:abstractNumId w:val="42"/>
  </w:num>
  <w:num w:numId="43">
    <w:abstractNumId w:val="40"/>
  </w:num>
  <w:num w:numId="44">
    <w:abstractNumId w:val="25"/>
  </w:num>
  <w:num w:numId="45">
    <w:abstractNumId w:val="14"/>
  </w:num>
  <w:num w:numId="46">
    <w:abstractNumId w:val="23"/>
  </w:num>
  <w:num w:numId="47">
    <w:abstractNumId w:val="44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60">
    <w:name w:val="Heading 8 Char"/>
    <w:basedOn w:val="874"/>
    <w:link w:val="872"/>
    <w:uiPriority w:val="9"/>
    <w:rPr>
      <w:rFonts w:ascii="Arial" w:hAnsi="Arial" w:eastAsia="Arial" w:cs="Arial"/>
      <w:i/>
      <w:iCs/>
      <w:sz w:val="22"/>
      <w:szCs w:val="22"/>
    </w:rPr>
  </w:style>
  <w:style w:type="character" w:styleId="861">
    <w:name w:val="Heading 9 Char"/>
    <w:basedOn w:val="874"/>
    <w:link w:val="873"/>
    <w:uiPriority w:val="9"/>
    <w:rPr>
      <w:rFonts w:ascii="Arial" w:hAnsi="Arial" w:eastAsia="Arial" w:cs="Arial"/>
      <w:i/>
      <w:iCs/>
      <w:sz w:val="21"/>
      <w:szCs w:val="21"/>
    </w:rPr>
  </w:style>
  <w:style w:type="character" w:styleId="862">
    <w:name w:val="Quote Char"/>
    <w:link w:val="888"/>
    <w:uiPriority w:val="29"/>
    <w:rPr>
      <w:i/>
    </w:rPr>
  </w:style>
  <w:style w:type="character" w:styleId="863">
    <w:name w:val="Intense Quote Char"/>
    <w:link w:val="890"/>
    <w:uiPriority w:val="30"/>
    <w:rPr>
      <w:i/>
    </w:rPr>
  </w:style>
  <w:style w:type="paragraph" w:styleId="864" w:default="1">
    <w:name w:val="Normal"/>
    <w:qFormat/>
    <w:pPr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865">
    <w:name w:val="Heading 1"/>
    <w:basedOn w:val="864"/>
    <w:next w:val="864"/>
    <w:link w:val="1066"/>
    <w:uiPriority w:val="9"/>
    <w:qFormat/>
    <w:pPr>
      <w:ind w:firstLine="0"/>
      <w:jc w:val="center"/>
      <w:keepNext/>
      <w:spacing w:before="240" w:after="60"/>
      <w:outlineLvl w:val="0"/>
    </w:pPr>
    <w:rPr>
      <w:rFonts w:eastAsiaTheme="majorEastAsia" w:cstheme="majorBidi"/>
      <w:b/>
      <w:bCs/>
      <w:szCs w:val="32"/>
    </w:rPr>
  </w:style>
  <w:style w:type="paragraph" w:styleId="866">
    <w:name w:val="Heading 2"/>
    <w:basedOn w:val="864"/>
    <w:next w:val="864"/>
    <w:link w:val="1067"/>
    <w:uiPriority w:val="9"/>
    <w:unhideWhenUsed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867">
    <w:name w:val="Heading 3"/>
    <w:basedOn w:val="864"/>
    <w:next w:val="864"/>
    <w:link w:val="1063"/>
    <w:uiPriority w:val="9"/>
    <w:pPr>
      <w:keepNext/>
      <w:spacing w:before="120" w:after="120"/>
      <w:outlineLvl w:val="2"/>
    </w:pPr>
    <w:rPr>
      <w:rFonts w:eastAsia="Times New Roman"/>
      <w:b/>
      <w:sz w:val="28"/>
      <w:szCs w:val="20"/>
    </w:rPr>
  </w:style>
  <w:style w:type="paragraph" w:styleId="868">
    <w:name w:val="Heading 4"/>
    <w:basedOn w:val="864"/>
    <w:next w:val="864"/>
    <w:link w:val="1068"/>
    <w:uiPriority w:val="9"/>
    <w:unhideWhenUsed/>
    <w:pPr>
      <w:keepNext/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869">
    <w:name w:val="Heading 5"/>
    <w:basedOn w:val="864"/>
    <w:next w:val="864"/>
    <w:link w:val="1069"/>
    <w:uiPriority w:val="9"/>
    <w:unhideWhenUsed/>
    <w:p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870">
    <w:name w:val="Heading 6"/>
    <w:basedOn w:val="864"/>
    <w:next w:val="864"/>
    <w:link w:val="1070"/>
    <w:uiPriority w:val="9"/>
    <w:unhideWhenUsed/>
    <w:pPr>
      <w:spacing w:before="240" w:after="60"/>
      <w:outlineLvl w:val="5"/>
    </w:pPr>
    <w:rPr>
      <w:rFonts w:asciiTheme="minorHAnsi" w:hAnsiTheme="minorHAnsi" w:eastAsiaTheme="minorEastAsia" w:cstheme="minorBidi"/>
      <w:b/>
      <w:bCs/>
    </w:rPr>
  </w:style>
  <w:style w:type="paragraph" w:styleId="871">
    <w:name w:val="Heading 7"/>
    <w:basedOn w:val="864"/>
    <w:next w:val="864"/>
    <w:link w:val="1071"/>
    <w:uiPriority w:val="9"/>
    <w:unhideWhenUsed/>
    <w:pPr>
      <w:spacing w:before="240" w:after="60"/>
      <w:outlineLvl w:val="6"/>
    </w:pPr>
    <w:rPr>
      <w:rFonts w:asciiTheme="minorHAnsi" w:hAnsiTheme="minorHAnsi" w:eastAsiaTheme="minorEastAsia" w:cstheme="minorBidi"/>
      <w:szCs w:val="24"/>
    </w:rPr>
  </w:style>
  <w:style w:type="paragraph" w:styleId="872">
    <w:name w:val="Heading 8"/>
    <w:basedOn w:val="864"/>
    <w:next w:val="864"/>
    <w:link w:val="8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73">
    <w:name w:val="Heading 9"/>
    <w:basedOn w:val="864"/>
    <w:next w:val="864"/>
    <w:link w:val="8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character" w:styleId="877" w:customStyle="1">
    <w:name w:val="Heading 1 Char"/>
    <w:basedOn w:val="874"/>
    <w:uiPriority w:val="9"/>
    <w:rPr>
      <w:rFonts w:ascii="Arial" w:hAnsi="Arial" w:eastAsia="Arial" w:cs="Arial"/>
      <w:sz w:val="40"/>
      <w:szCs w:val="40"/>
    </w:rPr>
  </w:style>
  <w:style w:type="character" w:styleId="878" w:customStyle="1">
    <w:name w:val="Heading 2 Char"/>
    <w:basedOn w:val="874"/>
    <w:uiPriority w:val="9"/>
    <w:rPr>
      <w:rFonts w:ascii="Arial" w:hAnsi="Arial" w:eastAsia="Arial" w:cs="Arial"/>
      <w:sz w:val="34"/>
    </w:rPr>
  </w:style>
  <w:style w:type="character" w:styleId="879" w:customStyle="1">
    <w:name w:val="Heading 3 Char"/>
    <w:basedOn w:val="874"/>
    <w:uiPriority w:val="9"/>
    <w:rPr>
      <w:rFonts w:ascii="Arial" w:hAnsi="Arial" w:eastAsia="Arial" w:cs="Arial"/>
      <w:sz w:val="30"/>
      <w:szCs w:val="30"/>
    </w:rPr>
  </w:style>
  <w:style w:type="character" w:styleId="880" w:customStyle="1">
    <w:name w:val="Heading 4 Char"/>
    <w:basedOn w:val="874"/>
    <w:uiPriority w:val="9"/>
    <w:rPr>
      <w:rFonts w:ascii="Arial" w:hAnsi="Arial" w:eastAsia="Arial" w:cs="Arial"/>
      <w:b/>
      <w:bCs/>
      <w:sz w:val="26"/>
      <w:szCs w:val="26"/>
    </w:rPr>
  </w:style>
  <w:style w:type="character" w:styleId="881" w:customStyle="1">
    <w:name w:val="Heading 5 Char"/>
    <w:basedOn w:val="874"/>
    <w:uiPriority w:val="9"/>
    <w:rPr>
      <w:rFonts w:ascii="Arial" w:hAnsi="Arial" w:eastAsia="Arial" w:cs="Arial"/>
      <w:b/>
      <w:bCs/>
      <w:sz w:val="24"/>
      <w:szCs w:val="24"/>
    </w:rPr>
  </w:style>
  <w:style w:type="character" w:styleId="882" w:customStyle="1">
    <w:name w:val="Heading 6 Char"/>
    <w:basedOn w:val="874"/>
    <w:uiPriority w:val="9"/>
    <w:rPr>
      <w:rFonts w:ascii="Arial" w:hAnsi="Arial" w:eastAsia="Arial" w:cs="Arial"/>
      <w:b/>
      <w:bCs/>
      <w:sz w:val="22"/>
      <w:szCs w:val="22"/>
    </w:rPr>
  </w:style>
  <w:style w:type="character" w:styleId="883" w:customStyle="1">
    <w:name w:val="Heading 7 Char"/>
    <w:basedOn w:val="8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4" w:customStyle="1">
    <w:name w:val="Заголовок 8 Знак"/>
    <w:basedOn w:val="874"/>
    <w:link w:val="872"/>
    <w:uiPriority w:val="9"/>
    <w:rPr>
      <w:rFonts w:ascii="Arial" w:hAnsi="Arial" w:eastAsia="Arial" w:cs="Arial"/>
      <w:i/>
      <w:iCs/>
      <w:sz w:val="22"/>
      <w:szCs w:val="22"/>
    </w:rPr>
  </w:style>
  <w:style w:type="character" w:styleId="885" w:customStyle="1">
    <w:name w:val="Заголовок 9 Знак"/>
    <w:basedOn w:val="874"/>
    <w:link w:val="873"/>
    <w:uiPriority w:val="9"/>
    <w:rPr>
      <w:rFonts w:ascii="Arial" w:hAnsi="Arial" w:eastAsia="Arial" w:cs="Arial"/>
      <w:i/>
      <w:iCs/>
      <w:sz w:val="21"/>
      <w:szCs w:val="21"/>
    </w:rPr>
  </w:style>
  <w:style w:type="character" w:styleId="886" w:customStyle="1">
    <w:name w:val="Title Char"/>
    <w:basedOn w:val="874"/>
    <w:uiPriority w:val="10"/>
    <w:rPr>
      <w:sz w:val="48"/>
      <w:szCs w:val="48"/>
    </w:rPr>
  </w:style>
  <w:style w:type="character" w:styleId="887" w:customStyle="1">
    <w:name w:val="Subtitle Char"/>
    <w:basedOn w:val="874"/>
    <w:uiPriority w:val="11"/>
    <w:rPr>
      <w:sz w:val="24"/>
      <w:szCs w:val="24"/>
    </w:rPr>
  </w:style>
  <w:style w:type="paragraph" w:styleId="888">
    <w:name w:val="Quote"/>
    <w:basedOn w:val="864"/>
    <w:next w:val="864"/>
    <w:link w:val="889"/>
    <w:uiPriority w:val="29"/>
    <w:qFormat/>
    <w:pPr>
      <w:ind w:left="720" w:right="720"/>
    </w:pPr>
    <w:rPr>
      <w:i/>
    </w:rPr>
  </w:style>
  <w:style w:type="character" w:styleId="889" w:customStyle="1">
    <w:name w:val="Цитата 2 Знак"/>
    <w:link w:val="888"/>
    <w:uiPriority w:val="29"/>
    <w:rPr>
      <w:i/>
    </w:rPr>
  </w:style>
  <w:style w:type="paragraph" w:styleId="890">
    <w:name w:val="Intense Quote"/>
    <w:basedOn w:val="864"/>
    <w:next w:val="864"/>
    <w:link w:val="8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1" w:customStyle="1">
    <w:name w:val="Выделенная цитата Знак"/>
    <w:link w:val="890"/>
    <w:uiPriority w:val="30"/>
    <w:rPr>
      <w:i/>
    </w:rPr>
  </w:style>
  <w:style w:type="character" w:styleId="892" w:customStyle="1">
    <w:name w:val="Header Char"/>
    <w:basedOn w:val="874"/>
    <w:uiPriority w:val="99"/>
  </w:style>
  <w:style w:type="character" w:styleId="893" w:customStyle="1">
    <w:name w:val="Footer Char"/>
    <w:basedOn w:val="874"/>
    <w:uiPriority w:val="99"/>
  </w:style>
  <w:style w:type="paragraph" w:styleId="894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95" w:customStyle="1">
    <w:name w:val="Caption Char"/>
    <w:uiPriority w:val="99"/>
  </w:style>
  <w:style w:type="table" w:styleId="896" w:customStyle="1">
    <w:name w:val="Table Grid Light"/>
    <w:basedOn w:val="87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97">
    <w:name w:val="Plain Table 1"/>
    <w:basedOn w:val="87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8">
    <w:name w:val="Plain Table 2"/>
    <w:basedOn w:val="87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9">
    <w:name w:val="Plain Table 3"/>
    <w:basedOn w:val="87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0">
    <w:name w:val="Plain Table 4"/>
    <w:basedOn w:val="87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Plain Table 5"/>
    <w:basedOn w:val="87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2">
    <w:name w:val="Grid Table 1 Light"/>
    <w:basedOn w:val="87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Grid Table 1 Light - Accent 1"/>
    <w:basedOn w:val="87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Grid Table 1 Light - Accent 2"/>
    <w:basedOn w:val="87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Grid Table 1 Light - Accent 3"/>
    <w:basedOn w:val="87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Grid Table 1 Light - Accent 4"/>
    <w:basedOn w:val="87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Grid Table 1 Light - Accent 5"/>
    <w:basedOn w:val="87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Grid Table 1 Light - Accent 6"/>
    <w:basedOn w:val="87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Grid Table 2"/>
    <w:basedOn w:val="87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2 - Accent 1"/>
    <w:basedOn w:val="87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2 - Accent 2"/>
    <w:basedOn w:val="87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2 - Accent 3"/>
    <w:basedOn w:val="87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2 - Accent 4"/>
    <w:basedOn w:val="87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2 - Accent 5"/>
    <w:basedOn w:val="87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2 - Accent 6"/>
    <w:basedOn w:val="87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3"/>
    <w:basedOn w:val="87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3 - Accent 1"/>
    <w:basedOn w:val="87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3 - Accent 2"/>
    <w:basedOn w:val="87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3 - Accent 3"/>
    <w:basedOn w:val="87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Grid Table 3 - Accent 4"/>
    <w:basedOn w:val="87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3 - Accent 5"/>
    <w:basedOn w:val="87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3 - Accent 6"/>
    <w:basedOn w:val="87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4"/>
    <w:basedOn w:val="87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4" w:customStyle="1">
    <w:name w:val="Grid Table 4 - Accent 1"/>
    <w:basedOn w:val="87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25" w:customStyle="1">
    <w:name w:val="Grid Table 4 - Accent 2"/>
    <w:basedOn w:val="87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26" w:customStyle="1">
    <w:name w:val="Grid Table 4 - Accent 3"/>
    <w:basedOn w:val="87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27" w:customStyle="1">
    <w:name w:val="Grid Table 4 - Accent 4"/>
    <w:basedOn w:val="87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28" w:customStyle="1">
    <w:name w:val="Grid Table 4 - Accent 5"/>
    <w:basedOn w:val="87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29" w:customStyle="1">
    <w:name w:val="Grid Table 4 - Accent 6"/>
    <w:basedOn w:val="87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30">
    <w:name w:val="Grid Table 5 Dark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1" w:customStyle="1">
    <w:name w:val="Grid Table 5 Dark- Accent 1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32" w:customStyle="1">
    <w:name w:val="Grid Table 5 Dark - Accent 2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33" w:customStyle="1">
    <w:name w:val="Grid Table 5 Dark - Accent 3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34" w:customStyle="1">
    <w:name w:val="Grid Table 5 Dark- Accent 4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35" w:customStyle="1">
    <w:name w:val="Grid Table 5 Dark - Accent 5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36" w:customStyle="1">
    <w:name w:val="Grid Table 5 Dark - Accent 6"/>
    <w:basedOn w:val="87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37">
    <w:name w:val="Grid Table 6 Colorful"/>
    <w:basedOn w:val="87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8" w:customStyle="1">
    <w:name w:val="Grid Table 6 Colorful - Accent 1"/>
    <w:basedOn w:val="87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39" w:customStyle="1">
    <w:name w:val="Grid Table 6 Colorful - Accent 2"/>
    <w:basedOn w:val="87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40" w:customStyle="1">
    <w:name w:val="Grid Table 6 Colorful - Accent 3"/>
    <w:basedOn w:val="87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41" w:customStyle="1">
    <w:name w:val="Grid Table 6 Colorful - Accent 4"/>
    <w:basedOn w:val="87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42" w:customStyle="1">
    <w:name w:val="Grid Table 6 Colorful - Accent 5"/>
    <w:basedOn w:val="87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3" w:customStyle="1">
    <w:name w:val="Grid Table 6 Colorful - Accent 6"/>
    <w:basedOn w:val="87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4">
    <w:name w:val="Grid Table 7 Colorful"/>
    <w:basedOn w:val="87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7 Colorful - Accent 1"/>
    <w:basedOn w:val="87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7 Colorful - Accent 2"/>
    <w:basedOn w:val="87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Grid Table 7 Colorful - Accent 3"/>
    <w:basedOn w:val="87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7 Colorful - Accent 4"/>
    <w:basedOn w:val="87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7 Colorful - Accent 5"/>
    <w:basedOn w:val="87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7 Colorful - Accent 6"/>
    <w:basedOn w:val="87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1 Light"/>
    <w:basedOn w:val="87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1 Light - Accent 1"/>
    <w:basedOn w:val="87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1 Light - Accent 2"/>
    <w:basedOn w:val="87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1 Light - Accent 3"/>
    <w:basedOn w:val="87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1 Light - Accent 4"/>
    <w:basedOn w:val="87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1 Light - Accent 5"/>
    <w:basedOn w:val="87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1 Light - Accent 6"/>
    <w:basedOn w:val="87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List Table 2"/>
    <w:basedOn w:val="87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9" w:customStyle="1">
    <w:name w:val="List Table 2 - Accent 1"/>
    <w:basedOn w:val="87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60" w:customStyle="1">
    <w:name w:val="List Table 2 - Accent 2"/>
    <w:basedOn w:val="87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61" w:customStyle="1">
    <w:name w:val="List Table 2 - Accent 3"/>
    <w:basedOn w:val="87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62" w:customStyle="1">
    <w:name w:val="List Table 2 - Accent 4"/>
    <w:basedOn w:val="87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63" w:customStyle="1">
    <w:name w:val="List Table 2 - Accent 5"/>
    <w:basedOn w:val="87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64" w:customStyle="1">
    <w:name w:val="List Table 2 - Accent 6"/>
    <w:basedOn w:val="87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65">
    <w:name w:val="List Table 3"/>
    <w:basedOn w:val="87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3 - Accent 1"/>
    <w:basedOn w:val="87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3 - Accent 2"/>
    <w:basedOn w:val="87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3 - Accent 3"/>
    <w:basedOn w:val="87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3 - Accent 4"/>
    <w:basedOn w:val="87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3 - Accent 5"/>
    <w:basedOn w:val="87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3 - Accent 6"/>
    <w:basedOn w:val="87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4"/>
    <w:basedOn w:val="87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4 - Accent 1"/>
    <w:basedOn w:val="87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4 - Accent 2"/>
    <w:basedOn w:val="87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4 - Accent 3"/>
    <w:basedOn w:val="87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List Table 4 - Accent 4"/>
    <w:basedOn w:val="87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4 - Accent 5"/>
    <w:basedOn w:val="87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4 - Accent 6"/>
    <w:basedOn w:val="87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5 Dark"/>
    <w:basedOn w:val="87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 w:customStyle="1">
    <w:name w:val="List Table 5 Dark - Accent 1"/>
    <w:basedOn w:val="87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1" w:customStyle="1">
    <w:name w:val="List Table 5 Dark - Accent 2"/>
    <w:basedOn w:val="87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2" w:customStyle="1">
    <w:name w:val="List Table 5 Dark - Accent 3"/>
    <w:basedOn w:val="87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3" w:customStyle="1">
    <w:name w:val="List Table 5 Dark - Accent 4"/>
    <w:basedOn w:val="87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4" w:customStyle="1">
    <w:name w:val="List Table 5 Dark - Accent 5"/>
    <w:basedOn w:val="87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5" w:customStyle="1">
    <w:name w:val="List Table 5 Dark - Accent 6"/>
    <w:basedOn w:val="87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6">
    <w:name w:val="List Table 6 Colorful"/>
    <w:basedOn w:val="87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7" w:customStyle="1">
    <w:name w:val="List Table 6 Colorful - Accent 1"/>
    <w:basedOn w:val="87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88" w:customStyle="1">
    <w:name w:val="List Table 6 Colorful - Accent 2"/>
    <w:basedOn w:val="87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89" w:customStyle="1">
    <w:name w:val="List Table 6 Colorful - Accent 3"/>
    <w:basedOn w:val="87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90" w:customStyle="1">
    <w:name w:val="List Table 6 Colorful - Accent 4"/>
    <w:basedOn w:val="87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91" w:customStyle="1">
    <w:name w:val="List Table 6 Colorful - Accent 5"/>
    <w:basedOn w:val="87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92" w:customStyle="1">
    <w:name w:val="List Table 6 Colorful - Accent 6"/>
    <w:basedOn w:val="87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93">
    <w:name w:val="List Table 7 Colorful"/>
    <w:basedOn w:val="87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7 Colorful - Accent 1"/>
    <w:basedOn w:val="87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7 Colorful - Accent 2"/>
    <w:basedOn w:val="87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7 Colorful - Accent 3"/>
    <w:basedOn w:val="87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7 Colorful - Accent 4"/>
    <w:basedOn w:val="87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7 Colorful - Accent 5"/>
    <w:basedOn w:val="87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List Table 7 Colorful - Accent 6"/>
    <w:basedOn w:val="87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Lined - Accent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1" w:customStyle="1">
    <w:name w:val="Lined - Accent 1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02" w:customStyle="1">
    <w:name w:val="Lined - Accent 2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3" w:customStyle="1">
    <w:name w:val="Lined - Accent 3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04" w:customStyle="1">
    <w:name w:val="Lined - Accent 4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05" w:customStyle="1">
    <w:name w:val="Lined - Accent 5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06" w:customStyle="1">
    <w:name w:val="Lined - Accent 6"/>
    <w:basedOn w:val="87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07" w:customStyle="1">
    <w:name w:val="Bordered &amp; Lined - Accent"/>
    <w:basedOn w:val="87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8" w:customStyle="1">
    <w:name w:val="Bordered &amp; Lined - Accent 1"/>
    <w:basedOn w:val="87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09" w:customStyle="1">
    <w:name w:val="Bordered &amp; Lined - Accent 2"/>
    <w:basedOn w:val="87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10" w:customStyle="1">
    <w:name w:val="Bordered &amp; Lined - Accent 3"/>
    <w:basedOn w:val="87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11" w:customStyle="1">
    <w:name w:val="Bordered &amp; Lined - Accent 4"/>
    <w:basedOn w:val="87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12" w:customStyle="1">
    <w:name w:val="Bordered &amp; Lined - Accent 5"/>
    <w:basedOn w:val="87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13" w:customStyle="1">
    <w:name w:val="Bordered &amp; Lined - Accent 6"/>
    <w:basedOn w:val="87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14" w:customStyle="1">
    <w:name w:val="Bordered"/>
    <w:basedOn w:val="87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5" w:customStyle="1">
    <w:name w:val="Bordered - Accent 1"/>
    <w:basedOn w:val="87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16" w:customStyle="1">
    <w:name w:val="Bordered - Accent 2"/>
    <w:basedOn w:val="87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17" w:customStyle="1">
    <w:name w:val="Bordered - Accent 3"/>
    <w:basedOn w:val="87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18" w:customStyle="1">
    <w:name w:val="Bordered - Accent 4"/>
    <w:basedOn w:val="87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19" w:customStyle="1">
    <w:name w:val="Bordered - Accent 5"/>
    <w:basedOn w:val="87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20" w:customStyle="1">
    <w:name w:val="Bordered - Accent 6"/>
    <w:basedOn w:val="87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21" w:customStyle="1">
    <w:name w:val="Footnote Text Char"/>
    <w:uiPriority w:val="99"/>
    <w:rPr>
      <w:sz w:val="18"/>
    </w:rPr>
  </w:style>
  <w:style w:type="character" w:styleId="1022" w:customStyle="1">
    <w:name w:val="Endnote Text Char"/>
    <w:uiPriority w:val="99"/>
    <w:rPr>
      <w:sz w:val="20"/>
    </w:rPr>
  </w:style>
  <w:style w:type="paragraph" w:styleId="1023">
    <w:name w:val="toc 1"/>
    <w:basedOn w:val="864"/>
    <w:next w:val="864"/>
    <w:uiPriority w:val="39"/>
    <w:unhideWhenUsed/>
    <w:pPr>
      <w:ind w:firstLine="0"/>
      <w:spacing w:after="57"/>
    </w:pPr>
  </w:style>
  <w:style w:type="paragraph" w:styleId="1024">
    <w:name w:val="toc 2"/>
    <w:basedOn w:val="864"/>
    <w:next w:val="864"/>
    <w:uiPriority w:val="39"/>
    <w:unhideWhenUsed/>
    <w:pPr>
      <w:ind w:left="283" w:firstLine="0"/>
      <w:spacing w:after="57"/>
    </w:pPr>
  </w:style>
  <w:style w:type="paragraph" w:styleId="1025">
    <w:name w:val="toc 3"/>
    <w:basedOn w:val="864"/>
    <w:next w:val="864"/>
    <w:uiPriority w:val="39"/>
    <w:unhideWhenUsed/>
    <w:pPr>
      <w:ind w:left="567" w:firstLine="0"/>
      <w:spacing w:after="57"/>
    </w:pPr>
  </w:style>
  <w:style w:type="paragraph" w:styleId="1026">
    <w:name w:val="toc 4"/>
    <w:basedOn w:val="864"/>
    <w:next w:val="864"/>
    <w:uiPriority w:val="39"/>
    <w:unhideWhenUsed/>
    <w:pPr>
      <w:ind w:left="850" w:firstLine="0"/>
      <w:spacing w:after="57"/>
    </w:pPr>
  </w:style>
  <w:style w:type="paragraph" w:styleId="1027">
    <w:name w:val="toc 5"/>
    <w:basedOn w:val="864"/>
    <w:next w:val="864"/>
    <w:uiPriority w:val="39"/>
    <w:unhideWhenUsed/>
    <w:pPr>
      <w:ind w:left="1134" w:firstLine="0"/>
      <w:spacing w:after="57"/>
    </w:pPr>
  </w:style>
  <w:style w:type="paragraph" w:styleId="1028">
    <w:name w:val="toc 6"/>
    <w:basedOn w:val="864"/>
    <w:next w:val="864"/>
    <w:uiPriority w:val="39"/>
    <w:unhideWhenUsed/>
    <w:pPr>
      <w:ind w:left="1417" w:firstLine="0"/>
      <w:spacing w:after="57"/>
    </w:pPr>
  </w:style>
  <w:style w:type="paragraph" w:styleId="1029">
    <w:name w:val="toc 7"/>
    <w:basedOn w:val="864"/>
    <w:next w:val="864"/>
    <w:uiPriority w:val="39"/>
    <w:unhideWhenUsed/>
    <w:pPr>
      <w:ind w:left="1701" w:firstLine="0"/>
      <w:spacing w:after="57"/>
    </w:pPr>
  </w:style>
  <w:style w:type="paragraph" w:styleId="1030">
    <w:name w:val="toc 8"/>
    <w:basedOn w:val="864"/>
    <w:next w:val="864"/>
    <w:uiPriority w:val="39"/>
    <w:unhideWhenUsed/>
    <w:pPr>
      <w:ind w:left="1984" w:firstLine="0"/>
      <w:spacing w:after="57"/>
    </w:pPr>
  </w:style>
  <w:style w:type="paragraph" w:styleId="1031">
    <w:name w:val="toc 9"/>
    <w:basedOn w:val="864"/>
    <w:next w:val="864"/>
    <w:uiPriority w:val="39"/>
    <w:unhideWhenUsed/>
    <w:pPr>
      <w:ind w:left="2268" w:firstLine="0"/>
      <w:spacing w:after="57"/>
    </w:pPr>
  </w:style>
  <w:style w:type="paragraph" w:styleId="1032">
    <w:name w:val="TOC Heading"/>
    <w:uiPriority w:val="39"/>
    <w:unhideWhenUsed/>
  </w:style>
  <w:style w:type="paragraph" w:styleId="1033">
    <w:name w:val="table of figures"/>
    <w:basedOn w:val="864"/>
    <w:next w:val="864"/>
    <w:uiPriority w:val="99"/>
    <w:unhideWhenUsed/>
  </w:style>
  <w:style w:type="character" w:styleId="1034">
    <w:name w:val="Hyperlink"/>
    <w:uiPriority w:val="99"/>
    <w:unhideWhenUsed/>
    <w:rPr>
      <w:color w:val="0000ff"/>
      <w:u w:val="single"/>
    </w:rPr>
  </w:style>
  <w:style w:type="character" w:styleId="1035">
    <w:name w:val="FollowedHyperlink"/>
    <w:uiPriority w:val="99"/>
    <w:semiHidden/>
    <w:unhideWhenUsed/>
    <w:rPr>
      <w:color w:val="800080"/>
      <w:u w:val="single"/>
    </w:rPr>
  </w:style>
  <w:style w:type="paragraph" w:styleId="1036">
    <w:name w:val="footnote text"/>
    <w:basedOn w:val="864"/>
    <w:link w:val="1037"/>
    <w:unhideWhenUsed/>
    <w:rPr>
      <w:rFonts w:eastAsia="Times New Roman"/>
      <w:sz w:val="20"/>
      <w:szCs w:val="20"/>
      <w:lang w:eastAsia="ar-SA"/>
    </w:rPr>
  </w:style>
  <w:style w:type="character" w:styleId="1037" w:customStyle="1">
    <w:name w:val="Текст сноски Знак"/>
    <w:link w:val="1036"/>
    <w:rPr>
      <w:rFonts w:ascii="Times New Roman" w:hAnsi="Times New Roman" w:eastAsia="Times New Roman"/>
      <w:lang w:eastAsia="ar-SA"/>
    </w:rPr>
  </w:style>
  <w:style w:type="paragraph" w:styleId="1038">
    <w:name w:val="annotation text"/>
    <w:basedOn w:val="864"/>
    <w:link w:val="1039"/>
    <w:uiPriority w:val="99"/>
    <w:semiHidden/>
    <w:unhideWhenUsed/>
    <w:pPr>
      <w:ind w:firstLine="567"/>
    </w:pPr>
    <w:rPr>
      <w:rFonts w:eastAsia="Times New Roman"/>
      <w:sz w:val="20"/>
      <w:szCs w:val="20"/>
      <w:lang w:eastAsia="ar-SA"/>
    </w:rPr>
  </w:style>
  <w:style w:type="character" w:styleId="1039" w:customStyle="1">
    <w:name w:val="Текст примечания Знак"/>
    <w:link w:val="1038"/>
    <w:uiPriority w:val="99"/>
    <w:semiHidden/>
    <w:rPr>
      <w:rFonts w:ascii="Times New Roman" w:hAnsi="Times New Roman" w:eastAsia="Times New Roman"/>
      <w:lang w:eastAsia="ar-SA"/>
    </w:rPr>
  </w:style>
  <w:style w:type="paragraph" w:styleId="1040">
    <w:name w:val="Header"/>
    <w:basedOn w:val="864"/>
    <w:link w:val="1041"/>
    <w:uiPriority w:val="99"/>
    <w:unhideWhenUsed/>
    <w:pPr>
      <w:ind w:firstLine="567"/>
      <w:spacing w:line="360" w:lineRule="auto"/>
    </w:pPr>
    <w:rPr>
      <w:rFonts w:eastAsia="Times New Roman"/>
      <w:sz w:val="28"/>
      <w:szCs w:val="28"/>
      <w:lang w:eastAsia="ar-SA"/>
    </w:rPr>
  </w:style>
  <w:style w:type="character" w:styleId="1041" w:customStyle="1">
    <w:name w:val="Верхний колонтитул Знак"/>
    <w:link w:val="1040"/>
    <w:uiPriority w:val="99"/>
    <w:rPr>
      <w:rFonts w:ascii="Times New Roman" w:hAnsi="Times New Roman" w:eastAsia="Times New Roman"/>
      <w:sz w:val="28"/>
      <w:szCs w:val="28"/>
      <w:lang w:eastAsia="ar-SA"/>
    </w:rPr>
  </w:style>
  <w:style w:type="paragraph" w:styleId="1042">
    <w:name w:val="Footer"/>
    <w:basedOn w:val="864"/>
    <w:link w:val="1043"/>
    <w:uiPriority w:val="99"/>
    <w:unhideWhenUsed/>
    <w:pPr>
      <w:ind w:firstLine="567"/>
    </w:pPr>
    <w:rPr>
      <w:rFonts w:eastAsia="Times New Roman"/>
      <w:sz w:val="28"/>
      <w:szCs w:val="28"/>
      <w:lang w:eastAsia="ar-SA"/>
    </w:rPr>
  </w:style>
  <w:style w:type="character" w:styleId="1043" w:customStyle="1">
    <w:name w:val="Нижний колонтитул Знак"/>
    <w:link w:val="1042"/>
    <w:uiPriority w:val="99"/>
    <w:rPr>
      <w:rFonts w:ascii="Times New Roman" w:hAnsi="Times New Roman" w:eastAsia="Times New Roman"/>
      <w:sz w:val="28"/>
      <w:szCs w:val="28"/>
      <w:lang w:eastAsia="ar-SA"/>
    </w:rPr>
  </w:style>
  <w:style w:type="paragraph" w:styleId="1044">
    <w:name w:val="endnote text"/>
    <w:basedOn w:val="864"/>
    <w:link w:val="1045"/>
    <w:uiPriority w:val="99"/>
    <w:semiHidden/>
    <w:unhideWhenUsed/>
    <w:rPr>
      <w:sz w:val="20"/>
      <w:szCs w:val="20"/>
    </w:rPr>
  </w:style>
  <w:style w:type="character" w:styleId="1045" w:customStyle="1">
    <w:name w:val="Текст концевой сноски Знак"/>
    <w:link w:val="1044"/>
    <w:uiPriority w:val="99"/>
    <w:semiHidden/>
    <w:rPr>
      <w:lang w:eastAsia="en-US"/>
    </w:rPr>
  </w:style>
  <w:style w:type="paragraph" w:styleId="1046">
    <w:name w:val="Subtitle"/>
    <w:basedOn w:val="864"/>
    <w:next w:val="864"/>
    <w:link w:val="1047"/>
    <w:uiPriority w:val="11"/>
    <w:pPr>
      <w:ind w:firstLine="567"/>
      <w:spacing w:line="360" w:lineRule="auto"/>
    </w:pPr>
    <w:rPr>
      <w:rFonts w:ascii="Cambria" w:hAnsi="Cambria" w:eastAsia="Times New Roman"/>
      <w:i/>
      <w:iCs/>
      <w:color w:val="4f81bd"/>
      <w:spacing w:val="15"/>
      <w:szCs w:val="24"/>
      <w:lang w:eastAsia="ar-SA"/>
    </w:rPr>
  </w:style>
  <w:style w:type="character" w:styleId="1047" w:customStyle="1">
    <w:name w:val="Подзаголовок Знак"/>
    <w:link w:val="1046"/>
    <w:uiPriority w:val="11"/>
    <w:rPr>
      <w:rFonts w:ascii="Cambria" w:hAnsi="Cambria" w:eastAsia="Times New Roman"/>
      <w:i/>
      <w:iCs/>
      <w:color w:val="4f81bd"/>
      <w:spacing w:val="15"/>
      <w:sz w:val="24"/>
      <w:szCs w:val="24"/>
      <w:lang w:eastAsia="ar-SA"/>
    </w:rPr>
  </w:style>
  <w:style w:type="paragraph" w:styleId="1048">
    <w:name w:val="Title"/>
    <w:basedOn w:val="864"/>
    <w:next w:val="1046"/>
    <w:link w:val="1049"/>
    <w:qFormat/>
    <w:pPr>
      <w:ind w:firstLine="0"/>
      <w:jc w:val="center"/>
      <w:shd w:val="clear" w:color="auto" w:fill="ffffff"/>
    </w:pPr>
    <w:rPr>
      <w:rFonts w:eastAsia="Times New Roman"/>
      <w:b/>
      <w:lang w:eastAsia="ar-SA"/>
    </w:rPr>
  </w:style>
  <w:style w:type="character" w:styleId="1049" w:customStyle="1">
    <w:name w:val="Заголовок Знак"/>
    <w:link w:val="1048"/>
    <w:rPr>
      <w:rFonts w:ascii="Times New Roman" w:hAnsi="Times New Roman" w:eastAsia="Times New Roman"/>
      <w:b/>
      <w:sz w:val="24"/>
      <w:szCs w:val="22"/>
      <w:shd w:val="clear" w:color="auto" w:fill="ffffff"/>
      <w:lang w:eastAsia="ar-SA"/>
    </w:rPr>
  </w:style>
  <w:style w:type="paragraph" w:styleId="1050">
    <w:name w:val="annotation subject"/>
    <w:basedOn w:val="1038"/>
    <w:next w:val="1038"/>
    <w:link w:val="1051"/>
    <w:uiPriority w:val="99"/>
    <w:semiHidden/>
    <w:unhideWhenUsed/>
    <w:rPr>
      <w:b/>
      <w:bCs/>
    </w:rPr>
  </w:style>
  <w:style w:type="character" w:styleId="1051" w:customStyle="1">
    <w:name w:val="Тема примечания Знак"/>
    <w:link w:val="1050"/>
    <w:uiPriority w:val="99"/>
    <w:semiHidden/>
    <w:rPr>
      <w:rFonts w:ascii="Times New Roman" w:hAnsi="Times New Roman" w:eastAsia="Times New Roman"/>
      <w:b/>
      <w:bCs/>
      <w:lang w:eastAsia="ar-SA"/>
    </w:rPr>
  </w:style>
  <w:style w:type="paragraph" w:styleId="1052">
    <w:name w:val="Balloon Text"/>
    <w:basedOn w:val="864"/>
    <w:link w:val="1053"/>
    <w:uiPriority w:val="99"/>
    <w:semiHidden/>
    <w:unhideWhenUsed/>
    <w:pPr>
      <w:ind w:firstLine="567"/>
    </w:pPr>
    <w:rPr>
      <w:rFonts w:ascii="Tahoma" w:hAnsi="Tahoma" w:eastAsia="Times New Roman" w:cs="Tahoma"/>
      <w:sz w:val="16"/>
      <w:szCs w:val="16"/>
      <w:lang w:eastAsia="ar-SA"/>
    </w:rPr>
  </w:style>
  <w:style w:type="character" w:styleId="1053" w:customStyle="1">
    <w:name w:val="Текст выноски Знак"/>
    <w:link w:val="1052"/>
    <w:uiPriority w:val="99"/>
    <w:semiHidden/>
    <w:rPr>
      <w:rFonts w:ascii="Tahoma" w:hAnsi="Tahoma" w:eastAsia="Times New Roman" w:cs="Tahoma"/>
      <w:sz w:val="16"/>
      <w:szCs w:val="16"/>
      <w:lang w:eastAsia="ar-SA"/>
    </w:rPr>
  </w:style>
  <w:style w:type="paragraph" w:styleId="1054">
    <w:name w:val="Revision"/>
    <w:uiPriority w:val="99"/>
    <w:semiHidden/>
    <w:rPr>
      <w:sz w:val="22"/>
      <w:szCs w:val="22"/>
      <w:lang w:eastAsia="en-US"/>
    </w:rPr>
  </w:style>
  <w:style w:type="paragraph" w:styleId="1055">
    <w:name w:val="List Paragraph"/>
    <w:basedOn w:val="864"/>
    <w:link w:val="1072"/>
    <w:qFormat/>
    <w:pPr>
      <w:ind w:left="720"/>
    </w:pPr>
    <w:rPr>
      <w:rFonts w:eastAsia="Times New Roman"/>
      <w:szCs w:val="24"/>
      <w:lang w:eastAsia="ar-SA"/>
    </w:rPr>
  </w:style>
  <w:style w:type="paragraph" w:styleId="1056" w:customStyle="1">
    <w:name w:val="Основной текст 31"/>
    <w:basedOn w:val="864"/>
    <w:rPr>
      <w:rFonts w:eastAsia="Times New Roman"/>
      <w:color w:val="0000ff"/>
      <w:szCs w:val="24"/>
      <w:lang w:eastAsia="ar-SA"/>
    </w:rPr>
  </w:style>
  <w:style w:type="paragraph" w:styleId="1057" w:customStyle="1">
    <w:name w:val="Пункт договора"/>
    <w:basedOn w:val="864"/>
    <w:pPr>
      <w:widowControl w:val="off"/>
    </w:pPr>
    <w:rPr>
      <w:rFonts w:ascii="Arial" w:hAnsi="Arial" w:eastAsia="Times New Roman" w:cs="Arial"/>
      <w:sz w:val="20"/>
      <w:szCs w:val="20"/>
      <w:lang w:eastAsia="ar-SA"/>
    </w:rPr>
  </w:style>
  <w:style w:type="character" w:styleId="1058">
    <w:name w:val="footnote reference"/>
    <w:unhideWhenUsed/>
    <w:rPr>
      <w:vertAlign w:val="superscript"/>
    </w:rPr>
  </w:style>
  <w:style w:type="character" w:styleId="1059">
    <w:name w:val="annotation reference"/>
    <w:uiPriority w:val="99"/>
    <w:semiHidden/>
    <w:unhideWhenUsed/>
    <w:rPr>
      <w:sz w:val="16"/>
      <w:szCs w:val="16"/>
    </w:rPr>
  </w:style>
  <w:style w:type="character" w:styleId="1060">
    <w:name w:val="endnote reference"/>
    <w:uiPriority w:val="99"/>
    <w:semiHidden/>
    <w:unhideWhenUsed/>
    <w:rPr>
      <w:vertAlign w:val="superscript"/>
    </w:rPr>
  </w:style>
  <w:style w:type="character" w:styleId="1061" w:customStyle="1">
    <w:name w:val="Символ сноски"/>
    <w:rPr>
      <w:vertAlign w:val="superscript"/>
    </w:rPr>
  </w:style>
  <w:style w:type="table" w:styleId="1062">
    <w:name w:val="Table Grid"/>
    <w:basedOn w:val="87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3" w:customStyle="1">
    <w:name w:val="Заголовок 3 Знак"/>
    <w:link w:val="867"/>
    <w:rPr>
      <w:rFonts w:ascii="Times New Roman" w:hAnsi="Times New Roman" w:eastAsia="Times New Roman"/>
      <w:b/>
      <w:sz w:val="28"/>
    </w:rPr>
  </w:style>
  <w:style w:type="character" w:styleId="1064" w:customStyle="1">
    <w:name w:val="Font Style78"/>
    <w:uiPriority w:val="99"/>
    <w:rPr>
      <w:rFonts w:ascii="Times New Roman" w:hAnsi="Times New Roman" w:cs="Times New Roman"/>
      <w:sz w:val="24"/>
      <w:szCs w:val="24"/>
    </w:rPr>
  </w:style>
  <w:style w:type="paragraph" w:styleId="1065">
    <w:name w:val="No Spacing"/>
    <w:uiPriority w:val="1"/>
    <w:qFormat/>
    <w:rPr>
      <w:rFonts w:ascii="Times New Roman" w:hAnsi="Times New Roman"/>
      <w:szCs w:val="22"/>
      <w:lang w:eastAsia="en-US"/>
    </w:rPr>
  </w:style>
  <w:style w:type="character" w:styleId="1066" w:customStyle="1">
    <w:name w:val="Заголовок 1 Знак"/>
    <w:basedOn w:val="874"/>
    <w:link w:val="865"/>
    <w:uiPriority w:val="9"/>
    <w:rPr>
      <w:rFonts w:ascii="Times New Roman" w:hAnsi="Times New Roman" w:eastAsiaTheme="majorEastAsia" w:cstheme="majorBidi"/>
      <w:b/>
      <w:bCs/>
      <w:sz w:val="24"/>
      <w:szCs w:val="32"/>
      <w:lang w:eastAsia="en-US"/>
    </w:rPr>
  </w:style>
  <w:style w:type="character" w:styleId="1067" w:customStyle="1">
    <w:name w:val="Заголовок 2 Знак"/>
    <w:basedOn w:val="874"/>
    <w:link w:val="866"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  <w:lang w:eastAsia="en-US"/>
    </w:rPr>
  </w:style>
  <w:style w:type="character" w:styleId="1068" w:customStyle="1">
    <w:name w:val="Заголовок 4 Знак"/>
    <w:basedOn w:val="874"/>
    <w:link w:val="868"/>
    <w:uiPriority w:val="9"/>
    <w:rPr>
      <w:rFonts w:asciiTheme="minorHAnsi" w:hAnsiTheme="minorHAnsi" w:eastAsiaTheme="minorEastAsia" w:cstheme="minorBidi"/>
      <w:b/>
      <w:bCs/>
      <w:sz w:val="28"/>
      <w:szCs w:val="28"/>
      <w:lang w:eastAsia="en-US"/>
    </w:rPr>
  </w:style>
  <w:style w:type="character" w:styleId="1069" w:customStyle="1">
    <w:name w:val="Заголовок 5 Знак"/>
    <w:basedOn w:val="874"/>
    <w:link w:val="869"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  <w:lang w:eastAsia="en-US"/>
    </w:rPr>
  </w:style>
  <w:style w:type="character" w:styleId="1070" w:customStyle="1">
    <w:name w:val="Заголовок 6 Знак"/>
    <w:basedOn w:val="874"/>
    <w:link w:val="870"/>
    <w:uiPriority w:val="9"/>
    <w:rPr>
      <w:rFonts w:asciiTheme="minorHAnsi" w:hAnsiTheme="minorHAnsi" w:eastAsiaTheme="minorEastAsia" w:cstheme="minorBidi"/>
      <w:b/>
      <w:bCs/>
      <w:sz w:val="22"/>
      <w:szCs w:val="22"/>
      <w:lang w:eastAsia="en-US"/>
    </w:rPr>
  </w:style>
  <w:style w:type="character" w:styleId="1071" w:customStyle="1">
    <w:name w:val="Заголовок 7 Знак"/>
    <w:basedOn w:val="874"/>
    <w:link w:val="871"/>
    <w:uiPriority w:val="9"/>
    <w:rPr>
      <w:rFonts w:asciiTheme="minorHAnsi" w:hAnsiTheme="minorHAnsi" w:eastAsiaTheme="minorEastAsia" w:cstheme="minorBidi"/>
      <w:sz w:val="24"/>
      <w:szCs w:val="24"/>
      <w:lang w:eastAsia="en-US"/>
    </w:rPr>
  </w:style>
  <w:style w:type="character" w:styleId="1072" w:customStyle="1">
    <w:name w:val="Абзац списка Знак"/>
    <w:link w:val="1055"/>
    <w:qFormat/>
    <w:rPr>
      <w:rFonts w:ascii="Times New Roman" w:hAnsi="Times New Roman" w:eastAsia="Times New Roman"/>
      <w:sz w:val="24"/>
      <w:szCs w:val="24"/>
      <w:lang w:eastAsia="ar-SA"/>
    </w:rPr>
  </w:style>
  <w:style w:type="numbering" w:styleId="1073" w:customStyle="1">
    <w:name w:val="Договор"/>
    <w:uiPriority w:val="99"/>
    <w:pPr>
      <w:numPr>
        <w:ilvl w:val="0"/>
        <w:numId w:val="34"/>
      </w:numPr>
    </w:pPr>
  </w:style>
  <w:style w:type="paragraph" w:styleId="1074">
    <w:name w:val="Block Text"/>
    <w:basedOn w:val="864"/>
    <w:uiPriority w:val="99"/>
    <w:unhideWhenUsed/>
    <w:pPr>
      <w:ind w:left="15" w:right="158" w:firstLine="466"/>
      <w:spacing w:line="276" w:lineRule="auto"/>
    </w:pPr>
    <w:rPr>
      <w:szCs w:val="24"/>
    </w:rPr>
  </w:style>
  <w:style w:type="paragraph" w:styleId="1075" w:customStyle="1">
    <w:name w:val="Основной текст (2)"/>
    <w:pPr>
      <w:ind w:hanging="360"/>
      <w:spacing w:after="456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8"/>
      <w:szCs w:val="28"/>
      <w:lang w:eastAsia="en-US"/>
    </w:rPr>
  </w:style>
  <w:style w:type="character" w:styleId="1076" w:customStyle="1">
    <w:name w:val="docdata"/>
    <w:basedOn w:val="87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customXml" Target="../customXml/item4.xml" /><Relationship Id="rId14" Type="http://schemas.openxmlformats.org/officeDocument/2006/relationships/hyperlink" Target="consultantplus://offline/ref=94D5CE8889791A29DE57299515463A9D6134D8237B999C803E6F853513x2A2P" TargetMode="External"/><Relationship Id="rId15" Type="http://schemas.openxmlformats.org/officeDocument/2006/relationships/hyperlink" Target="consultantplus://offline/ref=94D5CE8889791A29DE57299515463A9D6135D2287D929C803E6F853513x2A2P" TargetMode="External"/><Relationship Id="rId16" Type="http://schemas.openxmlformats.org/officeDocument/2006/relationships/hyperlink" Target="consultantplus://offline/ref=79440D5123ABA6A25F43346AB59DBAAC7032C8E1556DA64FAED62E167F76889C2B7C475C32EFC59BJ8rDH" TargetMode="External"/><Relationship Id="rId17" Type="http://schemas.openxmlformats.org/officeDocument/2006/relationships/hyperlink" Target="http://www.cbr.ru" TargetMode="External"/><Relationship Id="rId18" Type="http://schemas.openxmlformats.org/officeDocument/2006/relationships/hyperlink" Target="http://www.cbr.ru" TargetMode="External"/><Relationship Id="rId19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B882D-D666-479B-9B5F-D342F6E5A7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F3434B-7984-4DD4-A09A-91D5C08D6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176CD3-6901-46A3-86C7-1DABCD63E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8B5AF-4389-44B0-B8D9-B03CF43D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РусГидро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Туманов Игорь Валерьевич</dc:creator>
  <cp:keywords/>
  <dc:description/>
  <cp:lastModifiedBy>gubenina_ev</cp:lastModifiedBy>
  <cp:revision>83</cp:revision>
  <dcterms:created xsi:type="dcterms:W3CDTF">2020-02-07T12:32:00Z</dcterms:created>
  <dcterms:modified xsi:type="dcterms:W3CDTF">2024-11-19T03:48:48Z</dcterms:modified>
</cp:coreProperties>
</file>